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4F909A95" w:rsidR="00642EFE" w:rsidRDefault="00B06C9F" w:rsidP="0096201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14:paraId="79873073" w14:textId="04D59000" w:rsidR="00E85D6B" w:rsidRPr="00E85D6B" w:rsidRDefault="00E85D6B" w:rsidP="00962010">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lang w:val="en-US"/>
        </w:rPr>
        <w:t>(</w:t>
      </w:r>
      <w:r>
        <w:rPr>
          <w:rFonts w:ascii="GHEA Grapalat" w:hAnsi="GHEA Grapalat"/>
          <w:i w:val="0"/>
          <w:sz w:val="24"/>
          <w:szCs w:val="24"/>
        </w:rPr>
        <w:t>с изменениями</w:t>
      </w:r>
      <w:r>
        <w:rPr>
          <w:rFonts w:ascii="GHEA Grapalat" w:hAnsi="GHEA Grapalat"/>
          <w:i w:val="0"/>
          <w:sz w:val="24"/>
          <w:szCs w:val="24"/>
          <w:lang w:val="en-US"/>
        </w:rPr>
        <w:t>)</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6B0C3D1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E85D6B">
        <w:rPr>
          <w:rFonts w:ascii="GHEA Grapalat" w:hAnsi="GHEA Grapalat"/>
          <w:i w:val="0"/>
          <w:sz w:val="24"/>
          <w:szCs w:val="24"/>
          <w:lang w:val="hy-AM"/>
        </w:rPr>
        <w:t>03</w:t>
      </w:r>
      <w:r w:rsidR="00B06C9F">
        <w:rPr>
          <w:rFonts w:ascii="GHEA Grapalat" w:hAnsi="GHEA Grapalat"/>
          <w:i w:val="0"/>
          <w:sz w:val="24"/>
          <w:szCs w:val="24"/>
          <w:lang w:val="hy-AM"/>
        </w:rPr>
        <w:t xml:space="preserve"> </w:t>
      </w:r>
      <w:r w:rsidR="00E85D6B">
        <w:rPr>
          <w:rFonts w:ascii="GHEA Grapalat" w:hAnsi="GHEA Grapalat"/>
          <w:i w:val="0"/>
          <w:sz w:val="24"/>
          <w:szCs w:val="24"/>
        </w:rPr>
        <w:t>ок</w:t>
      </w:r>
      <w:r w:rsidR="00B06C9F">
        <w:rPr>
          <w:rFonts w:ascii="GHEA Grapalat" w:hAnsi="GHEA Grapalat"/>
          <w:i w:val="0"/>
          <w:sz w:val="24"/>
          <w:szCs w:val="24"/>
        </w:rPr>
        <w:t>тября</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w:t>
      </w:r>
      <w:r w:rsidR="00E85D6B">
        <w:rPr>
          <w:rFonts w:ascii="GHEA Grapalat" w:hAnsi="GHEA Grapalat"/>
          <w:i w:val="0"/>
          <w:sz w:val="24"/>
          <w:szCs w:val="24"/>
        </w:rPr>
        <w:t>2</w:t>
      </w:r>
    </w:p>
    <w:p w14:paraId="768FFB1E" w14:textId="65A8A918"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w:t>
      </w:r>
      <w:r w:rsidR="001A0D5B">
        <w:rPr>
          <w:rFonts w:ascii="GHEA Grapalat" w:hAnsi="GHEA Grapalat"/>
          <w:b/>
          <w:i w:val="0"/>
          <w:sz w:val="24"/>
          <w:szCs w:val="24"/>
        </w:rPr>
        <w:t>2024-04</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54B4BE4C"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1A0D5B">
        <w:rPr>
          <w:rFonts w:ascii="GHEA Grapalat" w:hAnsi="GHEA Grapalat"/>
          <w:b/>
        </w:rPr>
        <w:t>Вакцин на 2025-2027гг.</w:t>
      </w:r>
      <w:r w:rsidRPr="00521A49">
        <w:rPr>
          <w:rFonts w:ascii="GHEA Grapalat" w:hAnsi="GHEA Grapalat"/>
          <w:b/>
        </w:rPr>
        <w:t xml:space="preserve"> </w:t>
      </w:r>
      <w:r w:rsidRPr="00521A49">
        <w:rPr>
          <w:rFonts w:ascii="GHEA Grapalat" w:hAnsi="GHEA Grapalat"/>
        </w:rPr>
        <w:t>(далее</w:t>
      </w:r>
      <w:r w:rsidR="001A0D5B">
        <w:rPr>
          <w:rFonts w:ascii="GHEA Grapalat" w:hAnsi="GHEA Grapalat"/>
        </w:rPr>
        <w:t>-</w:t>
      </w:r>
      <w:r w:rsidRPr="00521A49">
        <w:rPr>
          <w:rFonts w:ascii="GHEA Grapalat" w:hAnsi="GHEA Grapalat"/>
        </w:rPr>
        <w:t>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w:t>
      </w:r>
      <w:proofErr w:type="gramStart"/>
      <w:r w:rsidR="00677658" w:rsidRPr="00521A49">
        <w:rPr>
          <w:rFonts w:ascii="GHEA Grapalat" w:hAnsi="GHEA Grapalat"/>
          <w:i w:val="0"/>
          <w:sz w:val="24"/>
          <w:szCs w:val="24"/>
        </w:rPr>
        <w:t xml:space="preserve">в </w:t>
      </w:r>
      <w:r w:rsidRPr="00521A49">
        <w:rPr>
          <w:rFonts w:ascii="GHEA Grapalat" w:hAnsi="GHEA Grapalat"/>
          <w:i w:val="0"/>
          <w:sz w:val="24"/>
          <w:szCs w:val="24"/>
        </w:rPr>
        <w:t xml:space="preserve"> данной</w:t>
      </w:r>
      <w:proofErr w:type="gramEnd"/>
      <w:r w:rsidRPr="00521A49">
        <w:rPr>
          <w:rFonts w:ascii="GHEA Grapalat" w:hAnsi="GHEA Grapalat"/>
          <w:i w:val="0"/>
          <w:sz w:val="24"/>
          <w:szCs w:val="24"/>
        </w:rPr>
        <w:t xml:space="preserve">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1929EFBF"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12 в документарной форме, до </w:t>
      </w:r>
      <w:r w:rsidR="001A0D5B">
        <w:rPr>
          <w:rFonts w:ascii="GHEA Grapalat" w:hAnsi="GHEA Grapalat"/>
          <w:b/>
          <w:i w:val="0"/>
          <w:spacing w:val="-6"/>
          <w:sz w:val="24"/>
          <w:szCs w:val="24"/>
        </w:rPr>
        <w:t xml:space="preserve">11:30 </w:t>
      </w:r>
      <w:r w:rsidRPr="00521A49">
        <w:rPr>
          <w:rFonts w:ascii="GHEA Grapalat" w:hAnsi="GHEA Grapalat"/>
          <w:b/>
          <w:i w:val="0"/>
          <w:spacing w:val="-6"/>
          <w:sz w:val="24"/>
          <w:szCs w:val="24"/>
        </w:rPr>
        <w:t xml:space="preserve">часов </w:t>
      </w:r>
      <w:r w:rsidR="001A0D5B">
        <w:rPr>
          <w:rFonts w:ascii="GHEA Grapalat" w:hAnsi="GHEA Grapalat"/>
          <w:b/>
          <w:i w:val="0"/>
          <w:spacing w:val="-6"/>
          <w:sz w:val="24"/>
          <w:szCs w:val="24"/>
        </w:rPr>
        <w:t>41</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70366432"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1A0D5B">
        <w:rPr>
          <w:rFonts w:ascii="GHEA Grapalat" w:hAnsi="GHEA Grapalat"/>
          <w:b/>
          <w:i w:val="0"/>
          <w:spacing w:val="-6"/>
          <w:sz w:val="24"/>
          <w:szCs w:val="24"/>
        </w:rPr>
        <w:t xml:space="preserve">11:30 </w:t>
      </w:r>
      <w:r w:rsidRPr="00521A49">
        <w:rPr>
          <w:rFonts w:ascii="GHEA Grapalat" w:hAnsi="GHEA Grapalat"/>
          <w:b/>
          <w:i w:val="0"/>
          <w:spacing w:val="-6"/>
          <w:sz w:val="24"/>
          <w:szCs w:val="24"/>
        </w:rPr>
        <w:t xml:space="preserve">часов </w:t>
      </w:r>
      <w:r w:rsidR="00E85D6B">
        <w:rPr>
          <w:rFonts w:ascii="GHEA Grapalat" w:hAnsi="GHEA Grapalat"/>
          <w:b/>
          <w:i w:val="0"/>
          <w:spacing w:val="-6"/>
          <w:sz w:val="24"/>
          <w:szCs w:val="24"/>
        </w:rPr>
        <w:t>13</w:t>
      </w:r>
      <w:r w:rsidR="003E2F32">
        <w:rPr>
          <w:rFonts w:ascii="GHEA Grapalat" w:hAnsi="GHEA Grapalat"/>
          <w:b/>
          <w:i w:val="0"/>
          <w:spacing w:val="-6"/>
          <w:sz w:val="24"/>
          <w:szCs w:val="24"/>
        </w:rPr>
        <w:t xml:space="preserve"> </w:t>
      </w:r>
      <w:r w:rsidR="001A0D5B">
        <w:rPr>
          <w:rFonts w:ascii="GHEA Grapalat" w:hAnsi="GHEA Grapalat"/>
          <w:b/>
          <w:i w:val="0"/>
          <w:spacing w:val="-6"/>
          <w:sz w:val="24"/>
          <w:szCs w:val="24"/>
        </w:rPr>
        <w:t>но</w:t>
      </w:r>
      <w:r w:rsidR="00B06C9F">
        <w:rPr>
          <w:rFonts w:ascii="GHEA Grapalat" w:hAnsi="GHEA Grapalat"/>
          <w:b/>
          <w:i w:val="0"/>
          <w:spacing w:val="-6"/>
          <w:sz w:val="24"/>
          <w:szCs w:val="24"/>
        </w:rPr>
        <w:t>ября</w:t>
      </w:r>
      <w:r w:rsidR="0023148F">
        <w:rPr>
          <w:rFonts w:ascii="GHEA Grapalat" w:hAnsi="GHEA Grapalat"/>
          <w:b/>
          <w:i w:val="0"/>
          <w:spacing w:val="-6"/>
          <w:sz w:val="24"/>
          <w:szCs w:val="24"/>
        </w:rPr>
        <w:t xml:space="preserve"> 2024</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6954CA55"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w:t>
      </w:r>
      <w:r w:rsidR="001A0D5B">
        <w:rPr>
          <w:rFonts w:ascii="GHEA Grapalat" w:hAnsi="GHEA Grapalat"/>
          <w:b/>
        </w:rPr>
        <w:t>2024-04</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w:t>
      </w:r>
      <w:r w:rsidR="00E85D6B">
        <w:rPr>
          <w:rFonts w:ascii="GHEA Grapalat" w:hAnsi="GHEA Grapalat"/>
        </w:rPr>
        <w:t>2</w:t>
      </w:r>
      <w:r w:rsidRPr="00521A49">
        <w:rPr>
          <w:rFonts w:ascii="GHEA Grapalat" w:hAnsi="GHEA Grapalat"/>
        </w:rPr>
        <w:t xml:space="preserve"> от </w:t>
      </w:r>
      <w:r w:rsidR="00E85D6B">
        <w:rPr>
          <w:rFonts w:ascii="GHEA Grapalat" w:hAnsi="GHEA Grapalat"/>
        </w:rPr>
        <w:t>3</w:t>
      </w:r>
      <w:r w:rsidR="00067349">
        <w:rPr>
          <w:rFonts w:ascii="GHEA Grapalat" w:hAnsi="GHEA Grapalat"/>
        </w:rPr>
        <w:t xml:space="preserve"> </w:t>
      </w:r>
      <w:r w:rsidR="00E85D6B">
        <w:rPr>
          <w:rFonts w:ascii="GHEA Grapalat" w:hAnsi="GHEA Grapalat"/>
        </w:rPr>
        <w:t>ок</w:t>
      </w:r>
      <w:r w:rsidR="001A0D5B">
        <w:rPr>
          <w:rFonts w:ascii="GHEA Grapalat" w:hAnsi="GHEA Grapalat"/>
        </w:rPr>
        <w:t>тября</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684DEC21" w14:textId="77777777" w:rsidR="00E85D6B" w:rsidRPr="00E85D6B" w:rsidRDefault="00E85D6B" w:rsidP="00E85D6B">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lang w:val="en-US"/>
        </w:rPr>
        <w:t>(</w:t>
      </w:r>
      <w:r>
        <w:rPr>
          <w:rFonts w:ascii="GHEA Grapalat" w:hAnsi="GHEA Grapalat"/>
          <w:i w:val="0"/>
          <w:sz w:val="24"/>
          <w:szCs w:val="24"/>
        </w:rPr>
        <w:t>с изменениями</w:t>
      </w:r>
      <w:r>
        <w:rPr>
          <w:rFonts w:ascii="GHEA Grapalat" w:hAnsi="GHEA Grapalat"/>
          <w:i w:val="0"/>
          <w:sz w:val="24"/>
          <w:szCs w:val="24"/>
          <w:lang w:val="en-US"/>
        </w:rPr>
        <w:t>)</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20034002"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1A0D5B">
        <w:rPr>
          <w:rFonts w:ascii="GHEA Grapalat" w:hAnsi="GHEA Grapalat"/>
          <w:b/>
        </w:rPr>
        <w:t>ВАКЦИН НА 2025-2027ГГ.</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29BF8CD8"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1A0D5B">
        <w:rPr>
          <w:rFonts w:ascii="GHEA Grapalat" w:hAnsi="GHEA Grapalat"/>
          <w:b/>
        </w:rPr>
        <w:t>ВАКЦИН НА 2025-2027ГГ.</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765E9413"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B932DE">
        <w:rPr>
          <w:rFonts w:ascii="GHEA Grapalat" w:hAnsi="GHEA Grapalat"/>
          <w:lang w:val="hy-AM"/>
        </w:rPr>
        <w:t xml:space="preserve"> </w:t>
      </w:r>
      <w:r w:rsidR="003E1D9D" w:rsidRPr="00521A49">
        <w:rPr>
          <w:rFonts w:ascii="GHEA Grapalat" w:hAnsi="GHEA Grapalat"/>
        </w:rPr>
        <w:t xml:space="preserve">Обеспечения </w:t>
      </w:r>
      <w:proofErr w:type="gramStart"/>
      <w:r w:rsidR="00174DAB" w:rsidRPr="00521A49">
        <w:rPr>
          <w:rFonts w:ascii="GHEA Grapalat" w:hAnsi="GHEA Grapalat"/>
        </w:rPr>
        <w:t>квалификации  и</w:t>
      </w:r>
      <w:proofErr w:type="gramEnd"/>
      <w:r w:rsidR="00174DAB" w:rsidRPr="00521A49">
        <w:rPr>
          <w:rFonts w:ascii="GHEA Grapalat" w:hAnsi="GHEA Grapalat"/>
        </w:rPr>
        <w:t xml:space="preserve">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0262E0E5"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B932DE">
        <w:rPr>
          <w:rFonts w:ascii="GHEA Grapalat" w:hAnsi="GHEA Grapalat"/>
          <w:lang w:val="hy-AM"/>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20952D11"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w:t>
      </w:r>
      <w:r w:rsidR="001A0D5B">
        <w:rPr>
          <w:rFonts w:ascii="GHEA Grapalat" w:hAnsi="GHEA Grapalat"/>
          <w:b/>
        </w:rPr>
        <w:t>2024-04</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20C6E712"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5A23CC" w:rsidRPr="005A23CC">
        <w:rPr>
          <w:rFonts w:ascii="GHEA Grapalat" w:hAnsi="GHEA Grapalat"/>
          <w:sz w:val="24"/>
          <w:szCs w:val="24"/>
        </w:rPr>
        <w:t>vardan.hovhannisyan@ncdc.am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1D64702E" w:rsidR="00EA245B" w:rsidRPr="00521A49"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1A0D5B" w:rsidRPr="00496378">
        <w:rPr>
          <w:rFonts w:ascii="GHEA Grapalat" w:hAnsi="GHEA Grapalat"/>
          <w:i w:val="0"/>
          <w:sz w:val="24"/>
          <w:szCs w:val="24"/>
        </w:rPr>
        <w:t>Вакцин на 2025-2027гг.</w:t>
      </w:r>
      <w:r w:rsidR="00EA245B" w:rsidRPr="00496378">
        <w:rPr>
          <w:rFonts w:ascii="GHEA Grapalat" w:hAnsi="GHEA Grapalat"/>
          <w:i w:val="0"/>
          <w:sz w:val="24"/>
          <w:szCs w:val="24"/>
        </w:rPr>
        <w:t xml:space="preserve"> </w:t>
      </w:r>
      <w:r w:rsidR="00EA245B" w:rsidRPr="00521A49">
        <w:rPr>
          <w:rFonts w:ascii="GHEA Grapalat" w:hAnsi="GHEA Grapalat"/>
          <w:i w:val="0"/>
          <w:sz w:val="24"/>
          <w:szCs w:val="24"/>
        </w:rPr>
        <w:t>(далее</w:t>
      </w:r>
      <w:r w:rsidR="00E85D6B">
        <w:rPr>
          <w:rFonts w:ascii="GHEA Grapalat" w:hAnsi="GHEA Grapalat"/>
          <w:i w:val="0"/>
          <w:sz w:val="24"/>
          <w:szCs w:val="24"/>
        </w:rPr>
        <w:t>-</w:t>
      </w:r>
      <w:r w:rsidR="00EA245B" w:rsidRPr="00521A49">
        <w:rPr>
          <w:rFonts w:ascii="GHEA Grapalat" w:hAnsi="GHEA Grapalat"/>
          <w:i w:val="0"/>
          <w:sz w:val="24"/>
          <w:szCs w:val="24"/>
        </w:rPr>
        <w:t xml:space="preserve">также товар) для нужд </w:t>
      </w:r>
      <w:r w:rsidR="00EA245B" w:rsidRPr="00496378">
        <w:rPr>
          <w:rFonts w:ascii="GHEA Grapalat" w:hAnsi="GHEA Grapalat"/>
          <w:i w:val="0"/>
          <w:sz w:val="24"/>
          <w:szCs w:val="24"/>
        </w:rPr>
        <w:t>ГНО «</w:t>
      </w:r>
      <w:proofErr w:type="spellStart"/>
      <w:r w:rsidR="00EA245B" w:rsidRPr="00496378">
        <w:rPr>
          <w:rFonts w:ascii="GHEA Grapalat" w:hAnsi="GHEA Grapalat"/>
          <w:i w:val="0"/>
          <w:sz w:val="24"/>
          <w:szCs w:val="24"/>
        </w:rPr>
        <w:t>Национальнцентром</w:t>
      </w:r>
      <w:proofErr w:type="spellEnd"/>
      <w:r w:rsidR="00EA245B" w:rsidRPr="00496378">
        <w:rPr>
          <w:rFonts w:ascii="GHEA Grapalat" w:hAnsi="GHEA Grapalat"/>
          <w:i w:val="0"/>
          <w:sz w:val="24"/>
          <w:szCs w:val="24"/>
        </w:rPr>
        <w:t xml:space="preserve"> по контролю и профилактике заболеваний» </w:t>
      </w:r>
      <w:r w:rsidR="00EA245B" w:rsidRPr="00E85D6B">
        <w:rPr>
          <w:rFonts w:ascii="GHEA Grapalat" w:hAnsi="GHEA Grapalat"/>
          <w:i w:val="0"/>
          <w:sz w:val="24"/>
          <w:szCs w:val="24"/>
        </w:rPr>
        <w:t>МЗ РА</w:t>
      </w:r>
      <w:r w:rsidR="00EA245B" w:rsidRPr="00521A49">
        <w:rPr>
          <w:rFonts w:ascii="GHEA Grapalat" w:hAnsi="GHEA Grapalat"/>
          <w:i w:val="0"/>
          <w:sz w:val="24"/>
          <w:szCs w:val="24"/>
        </w:rPr>
        <w:t xml:space="preserve">, которые сгруппированы в </w:t>
      </w:r>
      <w:r w:rsidR="001A0D5B" w:rsidRPr="00496378">
        <w:rPr>
          <w:rFonts w:ascii="GHEA Grapalat" w:hAnsi="GHEA Grapalat"/>
          <w:i w:val="0"/>
          <w:sz w:val="24"/>
          <w:szCs w:val="24"/>
        </w:rPr>
        <w:t>6</w:t>
      </w:r>
      <w:r w:rsidR="00EA245B" w:rsidRPr="00496378">
        <w:rPr>
          <w:rFonts w:ascii="GHEA Grapalat" w:hAnsi="GHEA Grapalat"/>
          <w:i w:val="0"/>
          <w:sz w:val="24"/>
          <w:szCs w:val="24"/>
        </w:rPr>
        <w:t xml:space="preserve"> лот</w:t>
      </w:r>
      <w:r w:rsidR="001A0D5B" w:rsidRPr="00496378">
        <w:rPr>
          <w:rFonts w:ascii="GHEA Grapalat" w:hAnsi="GHEA Grapalat"/>
          <w:i w:val="0"/>
          <w:sz w:val="24"/>
          <w:szCs w:val="24"/>
        </w:rPr>
        <w:t>ов</w:t>
      </w:r>
      <w:r w:rsidR="00EA245B" w:rsidRPr="00496378">
        <w:rPr>
          <w:rFonts w:ascii="GHEA Grapalat" w:hAnsi="GHEA Grapalat"/>
          <w:i w:val="0"/>
          <w:sz w:val="24"/>
          <w:szCs w:val="24"/>
        </w:rPr>
        <w:t>:</w:t>
      </w:r>
    </w:p>
    <w:tbl>
      <w:tblPr>
        <w:tblW w:w="10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822"/>
        <w:gridCol w:w="7740"/>
      </w:tblGrid>
      <w:tr w:rsidR="007B326D" w:rsidRPr="00521A49" w14:paraId="5DC637D1" w14:textId="77777777" w:rsidTr="00E85D6B">
        <w:trPr>
          <w:jc w:val="center"/>
        </w:trPr>
        <w:tc>
          <w:tcPr>
            <w:tcW w:w="2530" w:type="dxa"/>
            <w:gridSpan w:val="2"/>
            <w:vAlign w:val="center"/>
          </w:tcPr>
          <w:p w14:paraId="472C7A7C" w14:textId="77777777" w:rsidR="007B326D" w:rsidRPr="00521A49"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740" w:type="dxa"/>
            <w:vMerge w:val="restart"/>
            <w:vAlign w:val="center"/>
          </w:tcPr>
          <w:p w14:paraId="1063BFEA" w14:textId="77777777" w:rsidR="007B326D" w:rsidRPr="00521A49" w:rsidRDefault="007B326D" w:rsidP="00962010">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E85D6B">
        <w:trPr>
          <w:jc w:val="center"/>
        </w:trPr>
        <w:tc>
          <w:tcPr>
            <w:tcW w:w="708" w:type="dxa"/>
            <w:vAlign w:val="center"/>
          </w:tcPr>
          <w:p w14:paraId="18583587" w14:textId="77777777" w:rsidR="007B326D" w:rsidRPr="00521A49" w:rsidRDefault="007B326D" w:rsidP="0095062A">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822" w:type="dxa"/>
            <w:vAlign w:val="center"/>
          </w:tcPr>
          <w:p w14:paraId="7A6A5806" w14:textId="77777777" w:rsidR="007B326D" w:rsidRDefault="007B326D" w:rsidP="00962010">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740" w:type="dxa"/>
            <w:vMerge/>
            <w:vAlign w:val="center"/>
          </w:tcPr>
          <w:p w14:paraId="24152D3A" w14:textId="77777777" w:rsidR="007B326D" w:rsidRPr="00521A49" w:rsidRDefault="007B326D" w:rsidP="00962010">
            <w:pPr>
              <w:pStyle w:val="BodyTextIndent2"/>
              <w:widowControl w:val="0"/>
              <w:spacing w:after="120" w:line="240" w:lineRule="auto"/>
              <w:ind w:firstLine="567"/>
              <w:rPr>
                <w:rFonts w:ascii="GHEA Grapalat" w:hAnsi="GHEA Grapalat"/>
                <w:b/>
                <w:i/>
                <w:sz w:val="22"/>
                <w:szCs w:val="22"/>
              </w:rPr>
            </w:pPr>
          </w:p>
        </w:tc>
      </w:tr>
      <w:tr w:rsidR="001A0D5B" w:rsidRPr="00521A49" w14:paraId="1631E97D" w14:textId="77777777" w:rsidTr="00E85D6B">
        <w:trPr>
          <w:trHeight w:val="739"/>
          <w:jc w:val="center"/>
        </w:trPr>
        <w:tc>
          <w:tcPr>
            <w:tcW w:w="708" w:type="dxa"/>
            <w:vAlign w:val="center"/>
          </w:tcPr>
          <w:p w14:paraId="2C2A8C68" w14:textId="49FCF372"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rPr>
              <w:t>1</w:t>
            </w:r>
          </w:p>
        </w:tc>
        <w:tc>
          <w:tcPr>
            <w:tcW w:w="1822" w:type="dxa"/>
            <w:vAlign w:val="center"/>
          </w:tcPr>
          <w:p w14:paraId="77594506" w14:textId="0B07A690"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3 356 280 000</w:t>
            </w:r>
          </w:p>
        </w:tc>
        <w:tc>
          <w:tcPr>
            <w:tcW w:w="7740" w:type="dxa"/>
            <w:vAlign w:val="center"/>
          </w:tcPr>
          <w:p w14:paraId="36B9EFD1" w14:textId="141CA5D2" w:rsidR="001A0D5B" w:rsidRPr="001A0D5B" w:rsidRDefault="008E3B79" w:rsidP="001A0D5B">
            <w:pPr>
              <w:pStyle w:val="BodyTextIndent2"/>
              <w:widowControl w:val="0"/>
              <w:spacing w:after="160" w:line="240" w:lineRule="auto"/>
              <w:ind w:firstLine="0"/>
              <w:rPr>
                <w:rFonts w:ascii="GHEA Grapalat" w:hAnsi="GHEA Grapalat"/>
              </w:rPr>
            </w:pPr>
            <w:r w:rsidRPr="008E3B79">
              <w:rPr>
                <w:rFonts w:ascii="GHEA Grapalat" w:hAnsi="GHEA Grapalat"/>
              </w:rPr>
              <w:t>Шестивалентн</w:t>
            </w:r>
            <w:proofErr w:type="spellStart"/>
            <w:r w:rsidRPr="008E3B79">
              <w:rPr>
                <w:rFonts w:ascii="GHEA Grapalat" w:hAnsi="GHEA Grapalat"/>
              </w:rPr>
              <w:t>ая</w:t>
            </w:r>
            <w:proofErr w:type="spellEnd"/>
            <w:r w:rsidRPr="008E3B79">
              <w:rPr>
                <w:rFonts w:ascii="GHEA Grapalat" w:hAnsi="GHEA Grapalat"/>
              </w:rPr>
              <w:t xml:space="preserve"> вакцина (против коклюша (неклеточный компонент), дифтерии, столбняка, полиомиелита (инактивированная), гемофильной инфекции В, гепатита В)</w:t>
            </w:r>
          </w:p>
        </w:tc>
      </w:tr>
      <w:tr w:rsidR="001A0D5B" w:rsidRPr="00521A49" w14:paraId="7A5E6B85" w14:textId="77777777" w:rsidTr="00E85D6B">
        <w:trPr>
          <w:jc w:val="center"/>
        </w:trPr>
        <w:tc>
          <w:tcPr>
            <w:tcW w:w="708" w:type="dxa"/>
            <w:vAlign w:val="center"/>
          </w:tcPr>
          <w:p w14:paraId="1F6DC142" w14:textId="38085D6A"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2</w:t>
            </w:r>
          </w:p>
        </w:tc>
        <w:tc>
          <w:tcPr>
            <w:tcW w:w="1822" w:type="dxa"/>
            <w:vAlign w:val="center"/>
          </w:tcPr>
          <w:p w14:paraId="509BC7EF" w14:textId="33F47FF4"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1 734 140 000</w:t>
            </w:r>
          </w:p>
        </w:tc>
        <w:tc>
          <w:tcPr>
            <w:tcW w:w="7740" w:type="dxa"/>
            <w:vAlign w:val="center"/>
          </w:tcPr>
          <w:p w14:paraId="0351F631" w14:textId="385F6AA1"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Вакцина против сезонного гриппа</w:t>
            </w:r>
          </w:p>
        </w:tc>
      </w:tr>
      <w:tr w:rsidR="001A0D5B" w:rsidRPr="00521A49" w14:paraId="2A494ABC" w14:textId="77777777" w:rsidTr="00E85D6B">
        <w:trPr>
          <w:jc w:val="center"/>
        </w:trPr>
        <w:tc>
          <w:tcPr>
            <w:tcW w:w="708" w:type="dxa"/>
            <w:vAlign w:val="center"/>
          </w:tcPr>
          <w:p w14:paraId="7D22AEDD" w14:textId="5DDD2CA0"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3</w:t>
            </w:r>
          </w:p>
        </w:tc>
        <w:tc>
          <w:tcPr>
            <w:tcW w:w="1822" w:type="dxa"/>
            <w:vAlign w:val="center"/>
          </w:tcPr>
          <w:p w14:paraId="369B528A" w14:textId="0905CFBE"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564 025 000</w:t>
            </w:r>
          </w:p>
        </w:tc>
        <w:tc>
          <w:tcPr>
            <w:tcW w:w="7740" w:type="dxa"/>
            <w:vAlign w:val="center"/>
          </w:tcPr>
          <w:p w14:paraId="7FBA5484" w14:textId="7A666DBD"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Вакцина менингококовая конъюгированная четирехвалентная (A, C, Y, W-</w:t>
            </w:r>
            <w:proofErr w:type="gramStart"/>
            <w:r w:rsidRPr="001A0D5B">
              <w:rPr>
                <w:rFonts w:ascii="GHEA Grapalat" w:hAnsi="GHEA Grapalat"/>
              </w:rPr>
              <w:t>135 )</w:t>
            </w:r>
            <w:proofErr w:type="gramEnd"/>
          </w:p>
        </w:tc>
      </w:tr>
      <w:tr w:rsidR="001A0D5B" w:rsidRPr="00521A49" w14:paraId="52BF0949" w14:textId="77777777" w:rsidTr="00E85D6B">
        <w:trPr>
          <w:jc w:val="center"/>
        </w:trPr>
        <w:tc>
          <w:tcPr>
            <w:tcW w:w="708" w:type="dxa"/>
            <w:vAlign w:val="center"/>
          </w:tcPr>
          <w:p w14:paraId="5BD2CDD5" w14:textId="6763F322"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4</w:t>
            </w:r>
          </w:p>
        </w:tc>
        <w:tc>
          <w:tcPr>
            <w:tcW w:w="1822" w:type="dxa"/>
            <w:vAlign w:val="center"/>
          </w:tcPr>
          <w:p w14:paraId="412F4782" w14:textId="007352D2"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1 736 070 000</w:t>
            </w:r>
          </w:p>
        </w:tc>
        <w:tc>
          <w:tcPr>
            <w:tcW w:w="7740" w:type="dxa"/>
            <w:vAlign w:val="center"/>
          </w:tcPr>
          <w:p w14:paraId="4DD72BFB" w14:textId="0BE5F9BC"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Вакцина против дифтерии, столбняка, коклюша /неклеточный компонент/, полиомиелита для детей 6 лет</w:t>
            </w:r>
          </w:p>
        </w:tc>
      </w:tr>
      <w:tr w:rsidR="001A0D5B" w:rsidRPr="00521A49" w14:paraId="678F0A8B" w14:textId="77777777" w:rsidTr="00E85D6B">
        <w:trPr>
          <w:jc w:val="center"/>
        </w:trPr>
        <w:tc>
          <w:tcPr>
            <w:tcW w:w="708" w:type="dxa"/>
            <w:vAlign w:val="center"/>
          </w:tcPr>
          <w:p w14:paraId="5B8F5B5D" w14:textId="342617F5"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5</w:t>
            </w:r>
          </w:p>
        </w:tc>
        <w:tc>
          <w:tcPr>
            <w:tcW w:w="1822" w:type="dxa"/>
            <w:vAlign w:val="center"/>
          </w:tcPr>
          <w:p w14:paraId="25B0F6BF" w14:textId="3471D25E"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734 265 000</w:t>
            </w:r>
          </w:p>
        </w:tc>
        <w:tc>
          <w:tcPr>
            <w:tcW w:w="7740" w:type="dxa"/>
            <w:vAlign w:val="center"/>
          </w:tcPr>
          <w:p w14:paraId="10F6CFD0" w14:textId="1285C1AB"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Трехвалентная вакцина с неклеточным компонентом коклюша, дифтерии, столбняка для подростков</w:t>
            </w:r>
          </w:p>
        </w:tc>
      </w:tr>
      <w:tr w:rsidR="001A0D5B" w:rsidRPr="00521A49" w14:paraId="1FF68420" w14:textId="77777777" w:rsidTr="00E85D6B">
        <w:trPr>
          <w:jc w:val="center"/>
        </w:trPr>
        <w:tc>
          <w:tcPr>
            <w:tcW w:w="708" w:type="dxa"/>
            <w:vAlign w:val="center"/>
          </w:tcPr>
          <w:p w14:paraId="75BC9F3F" w14:textId="57088EA4"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6</w:t>
            </w:r>
          </w:p>
        </w:tc>
        <w:tc>
          <w:tcPr>
            <w:tcW w:w="1822" w:type="dxa"/>
            <w:vAlign w:val="center"/>
          </w:tcPr>
          <w:p w14:paraId="60361B49" w14:textId="7E5511E0"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2 550 000 000</w:t>
            </w:r>
          </w:p>
        </w:tc>
        <w:tc>
          <w:tcPr>
            <w:tcW w:w="7740" w:type="dxa"/>
            <w:vAlign w:val="center"/>
          </w:tcPr>
          <w:p w14:paraId="16C1B2D6" w14:textId="41D0492F"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Вакцина против ветряной оспы</w:t>
            </w:r>
          </w:p>
        </w:tc>
      </w:tr>
    </w:tbl>
    <w:p w14:paraId="5E16A5FD"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w:t>
      </w:r>
      <w:proofErr w:type="gramStart"/>
      <w:r w:rsidR="00CB2FE2" w:rsidRPr="00521A49">
        <w:rPr>
          <w:rFonts w:ascii="GHEA Grapalat" w:hAnsi="GHEA Grapalat"/>
        </w:rPr>
        <w:t>которых  административный</w:t>
      </w:r>
      <w:proofErr w:type="gramEnd"/>
      <w:r w:rsidR="00CB2FE2" w:rsidRPr="00521A49">
        <w:rPr>
          <w:rFonts w:ascii="GHEA Grapalat" w:hAnsi="GHEA Grapalat"/>
        </w:rPr>
        <w:t xml:space="preserve">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по состоянию на день подачи заявки включены в список участников, не </w:t>
      </w:r>
      <w:r w:rsidR="00753E6E" w:rsidRPr="00521A49">
        <w:rPr>
          <w:rFonts w:ascii="GHEA Grapalat" w:hAnsi="GHEA Grapalat"/>
        </w:rPr>
        <w:lastRenderedPageBreak/>
        <w:t>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в качестве отобранного участника отказался или </w:t>
      </w:r>
      <w:proofErr w:type="gramStart"/>
      <w:r w:rsidRPr="00521A49">
        <w:rPr>
          <w:rFonts w:ascii="GHEA Grapalat" w:hAnsi="GHEA Grapalat"/>
        </w:rPr>
        <w:t>лишился  права</w:t>
      </w:r>
      <w:proofErr w:type="gramEnd"/>
      <w:r w:rsidRPr="00521A49">
        <w:rPr>
          <w:rFonts w:ascii="GHEA Grapalat" w:hAnsi="GHEA Grapalat"/>
        </w:rPr>
        <w:t xml:space="preserve">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lastRenderedPageBreak/>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521A49">
        <w:rPr>
          <w:rFonts w:ascii="GHEA Grapalat" w:hAnsi="GHEA Grapalat"/>
          <w:sz w:val="24"/>
          <w:szCs w:val="24"/>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1C5B30B" w14:textId="77777777" w:rsidR="00AD7FFC" w:rsidRPr="00315F2A" w:rsidRDefault="00AD7FFC" w:rsidP="00AD7FFC">
      <w:pPr>
        <w:pStyle w:val="BodyTextIndent2"/>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5E4DC61A"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1A0D5B">
        <w:rPr>
          <w:rFonts w:ascii="GHEA Grapalat" w:hAnsi="GHEA Grapalat"/>
          <w:b/>
          <w:sz w:val="24"/>
          <w:szCs w:val="24"/>
        </w:rPr>
        <w:t xml:space="preserve">11:30 </w:t>
      </w:r>
      <w:r w:rsidR="00805C77" w:rsidRPr="00521A49">
        <w:rPr>
          <w:rFonts w:ascii="GHEA Grapalat" w:hAnsi="GHEA Grapalat"/>
          <w:b/>
          <w:sz w:val="24"/>
          <w:szCs w:val="24"/>
        </w:rPr>
        <w:t xml:space="preserve">часов </w:t>
      </w:r>
      <w:r w:rsidR="00496378">
        <w:rPr>
          <w:rFonts w:ascii="GHEA Grapalat" w:hAnsi="GHEA Grapalat"/>
          <w:b/>
          <w:sz w:val="24"/>
          <w:szCs w:val="24"/>
        </w:rPr>
        <w:t>41</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521A49">
        <w:rPr>
          <w:rFonts w:ascii="GHEA Grapalat" w:hAnsi="GHEA Grapalat"/>
        </w:rPr>
        <w:t xml:space="preserve">телефона </w:t>
      </w:r>
      <w:r w:rsidRPr="00521A49">
        <w:rPr>
          <w:rFonts w:ascii="GHEA Grapalat" w:hAnsi="GHEA Grapalat"/>
        </w:rPr>
        <w:t>,</w:t>
      </w:r>
      <w:proofErr w:type="gramEnd"/>
      <w:r w:rsidRPr="00521A49">
        <w:rPr>
          <w:rFonts w:ascii="GHEA Grapalat" w:hAnsi="GHEA Grapalat"/>
        </w:rPr>
        <w:t xml:space="preserve">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521A49">
        <w:rPr>
          <w:rFonts w:ascii="GHEA Grapalat" w:hAnsi="GHEA Grapalat"/>
        </w:rPr>
        <w:t>пай)  в</w:t>
      </w:r>
      <w:proofErr w:type="gramEnd"/>
      <w:r w:rsidRPr="00521A49">
        <w:rPr>
          <w:rFonts w:ascii="GHEA Grapalat" w:hAnsi="GHEA Grapalat"/>
        </w:rPr>
        <w:t xml:space="preserve">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lastRenderedPageBreak/>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Руководитель заказчика письменно информирует о возврате обеспечения заявки в сроки, </w:t>
      </w:r>
      <w:r w:rsidRPr="00B2678A">
        <w:rPr>
          <w:rFonts w:ascii="GHEA Grapalat" w:hAnsi="GHEA Grapalat"/>
        </w:rPr>
        <w:lastRenderedPageBreak/>
        <w:t>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proofErr w:type="spellStart"/>
      <w:r w:rsidRPr="00A502FC">
        <w:rPr>
          <w:rFonts w:ascii="GHEA Grapalat" w:hAnsi="GHEA Grapalat"/>
        </w:rPr>
        <w:t>сли</w:t>
      </w:r>
      <w:proofErr w:type="spellEnd"/>
      <w:r w:rsidRPr="00A502FC">
        <w:rPr>
          <w:rFonts w:ascii="GHEA Grapalat" w:hAnsi="GHEA Grapalat"/>
        </w:rPr>
        <w:t xml:space="preserve">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 xml:space="preserve">участник лишается права на заключение договора по </w:t>
      </w:r>
      <w:proofErr w:type="gramStart"/>
      <w:r w:rsidRPr="00D667DA">
        <w:rPr>
          <w:rFonts w:ascii="GHEA Grapalat" w:hAnsi="GHEA Grapalat"/>
        </w:rPr>
        <w:t>какому либо</w:t>
      </w:r>
      <w:proofErr w:type="gramEnd"/>
      <w:r w:rsidRPr="00D667DA">
        <w:rPr>
          <w:rFonts w:ascii="GHEA Grapalat" w:hAnsi="GHEA Grapalat"/>
        </w:rPr>
        <w:t xml:space="preserve">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CBCEB55" w14:textId="77777777"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CD5802">
        <w:rPr>
          <w:rFonts w:ascii="GHEA Grapalat" w:hAnsi="GHEA Grapalat"/>
          <w:vertAlign w:val="superscript"/>
        </w:rPr>
        <w:t>9.2</w:t>
      </w:r>
      <w:r w:rsidRPr="009044F1">
        <w:rPr>
          <w:rFonts w:ascii="GHEA Grapalat" w:hAnsi="GHEA Grapalat"/>
        </w:rPr>
        <w:t xml:space="preserve"> </w:t>
      </w:r>
    </w:p>
    <w:p w14:paraId="169CE9A8" w14:textId="77777777"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496378">
      <w:pPr>
        <w:widowControl w:val="0"/>
        <w:spacing w:after="160"/>
        <w:ind w:firstLine="567"/>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013EA861" w14:textId="77777777" w:rsidR="00496378" w:rsidRDefault="00496378">
      <w:pPr>
        <w:rPr>
          <w:rFonts w:ascii="GHEA Grapalat" w:hAnsi="GHEA Grapalat"/>
          <w:b/>
        </w:rPr>
      </w:pPr>
      <w:r>
        <w:rPr>
          <w:rFonts w:ascii="GHEA Grapalat" w:hAnsi="GHEA Grapalat"/>
          <w:b/>
        </w:rPr>
        <w:br w:type="page"/>
      </w:r>
    </w:p>
    <w:p w14:paraId="4B3E9A34" w14:textId="425991E4" w:rsidR="00096865" w:rsidRPr="00521A49" w:rsidRDefault="00E70FC4" w:rsidP="00962010">
      <w:pPr>
        <w:widowControl w:val="0"/>
        <w:spacing w:after="160"/>
        <w:jc w:val="center"/>
        <w:rPr>
          <w:rFonts w:ascii="GHEA Grapalat" w:hAnsi="GHEA Grapalat"/>
          <w:b/>
        </w:rPr>
      </w:pPr>
      <w:r w:rsidRPr="00521A49">
        <w:rPr>
          <w:rFonts w:ascii="GHEA Grapalat" w:hAnsi="GHEA Grapalat"/>
          <w:b/>
        </w:rPr>
        <w:lastRenderedPageBreak/>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3A95535A"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496378">
        <w:rPr>
          <w:rFonts w:ascii="GHEA Grapalat" w:hAnsi="GHEA Grapalat"/>
          <w:b/>
          <w:sz w:val="24"/>
          <w:szCs w:val="24"/>
        </w:rPr>
        <w:t>41</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1A0D5B">
        <w:rPr>
          <w:rFonts w:ascii="GHEA Grapalat" w:hAnsi="GHEA Grapalat"/>
          <w:b/>
          <w:sz w:val="24"/>
          <w:szCs w:val="24"/>
        </w:rPr>
        <w:t xml:space="preserve">11:30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w:t>
      </w:r>
      <w:proofErr w:type="gramStart"/>
      <w:r w:rsidRPr="00521A49">
        <w:rPr>
          <w:rFonts w:ascii="GHEA Grapalat" w:hAnsi="GHEA Grapalat"/>
          <w:i w:val="0"/>
          <w:sz w:val="24"/>
          <w:szCs w:val="24"/>
        </w:rPr>
        <w:t>по курсу</w:t>
      </w:r>
      <w:proofErr w:type="gramEnd"/>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д. на момент истечения установленного для переговоров окончательного срока, по представленным присутствующим на переговорах участниками </w:t>
      </w:r>
      <w:proofErr w:type="gramStart"/>
      <w:r w:rsidRPr="00521A49">
        <w:rPr>
          <w:rFonts w:ascii="GHEA Grapalat" w:hAnsi="GHEA Grapalat"/>
          <w:sz w:val="24"/>
          <w:szCs w:val="24"/>
        </w:rPr>
        <w:t>ценам,  определяются</w:t>
      </w:r>
      <w:proofErr w:type="gramEnd"/>
      <w:r w:rsidRPr="00521A49">
        <w:rPr>
          <w:rFonts w:ascii="GHEA Grapalat" w:hAnsi="GHEA Grapalat"/>
          <w:sz w:val="24"/>
          <w:szCs w:val="24"/>
        </w:rPr>
        <w:t xml:space="preserve">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 xml:space="preserve">в электронной </w:t>
      </w:r>
      <w:proofErr w:type="gramStart"/>
      <w:r w:rsidR="001F0DAB" w:rsidRPr="00521A49">
        <w:rPr>
          <w:rFonts w:ascii="GHEA Grapalat" w:hAnsi="GHEA Grapalat"/>
          <w:sz w:val="24"/>
          <w:szCs w:val="24"/>
        </w:rPr>
        <w:t>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w:t>
      </w:r>
      <w:proofErr w:type="gramEnd"/>
      <w:r w:rsidRPr="00521A49">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xml:space="preserve">, </w:t>
      </w:r>
      <w:r w:rsidR="005D7FA6" w:rsidRPr="00521A49">
        <w:rPr>
          <w:rFonts w:ascii="GHEA Grapalat" w:hAnsi="GHEA Grapalat"/>
          <w:sz w:val="24"/>
          <w:szCs w:val="24"/>
        </w:rPr>
        <w:lastRenderedPageBreak/>
        <w:t>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w:t>
      </w:r>
      <w:proofErr w:type="gramStart"/>
      <w:r w:rsidRPr="00521A49">
        <w:rPr>
          <w:rFonts w:ascii="GHEA Grapalat" w:hAnsi="GHEA Grapalat"/>
          <w:sz w:val="24"/>
          <w:szCs w:val="24"/>
        </w:rPr>
        <w:t>заявок</w:t>
      </w:r>
      <w:r w:rsidR="001E4A24" w:rsidRPr="00521A49">
        <w:rPr>
          <w:rFonts w:ascii="GHEA Grapalat" w:hAnsi="GHEA Grapalat"/>
          <w:sz w:val="24"/>
          <w:szCs w:val="24"/>
        </w:rPr>
        <w:t xml:space="preserve">  и</w:t>
      </w:r>
      <w:proofErr w:type="gramEnd"/>
      <w:r w:rsidR="001E4A24" w:rsidRPr="00521A49">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по состоянию на день истечения срока представления решения уполномоченному </w:t>
      </w:r>
      <w:r w:rsidRPr="00521A49">
        <w:rPr>
          <w:rFonts w:ascii="GHEA Grapalat" w:hAnsi="GHEA Grapalat"/>
        </w:rPr>
        <w:lastRenderedPageBreak/>
        <w:t>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77777777"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proofErr w:type="gramStart"/>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ом</w:t>
      </w:r>
      <w:proofErr w:type="gramEnd"/>
      <w:r w:rsidR="005F2F3B" w:rsidRPr="00521A49">
        <w:rPr>
          <w:rFonts w:ascii="GHEA Grapalat" w:hAnsi="GHEA Grapalat"/>
        </w:rPr>
        <w:t xml:space="preserve">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w:t>
      </w:r>
      <w:r w:rsidR="00BD587C" w:rsidRPr="00521A49">
        <w:rPr>
          <w:rFonts w:ascii="GHEA Grapalat" w:hAnsi="GHEA Grapalat"/>
          <w:color w:val="000000" w:themeColor="text1"/>
        </w:rPr>
        <w:lastRenderedPageBreak/>
        <w:t xml:space="preserve">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2A6C2EB8"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w:t>
      </w:r>
      <w:r w:rsidR="001F21AB">
        <w:rPr>
          <w:rFonts w:ascii="GHEA Grapalat" w:hAnsi="GHEA Grapalat"/>
          <w:lang w:val="hy-AM"/>
        </w:rPr>
        <w:t>30</w:t>
      </w:r>
      <w:r w:rsidRPr="00521A49">
        <w:rPr>
          <w:rFonts w:ascii="GHEA Grapalat" w:hAnsi="GHEA Grapalat"/>
        </w:rPr>
        <w:t xml:space="preserve"> процентам от цены </w:t>
      </w:r>
      <w:proofErr w:type="gramStart"/>
      <w:r w:rsidRPr="00521A49">
        <w:rPr>
          <w:rFonts w:ascii="GHEA Grapalat" w:hAnsi="GHEA Grapalat"/>
        </w:rPr>
        <w:t>закупки товаров</w:t>
      </w:r>
      <w:proofErr w:type="gramEnd"/>
      <w:r w:rsidRPr="00521A49">
        <w:rPr>
          <w:rFonts w:ascii="GHEA Grapalat" w:hAnsi="GHEA Grapalat"/>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w:t>
      </w:r>
      <w:proofErr w:type="gramStart"/>
      <w:r w:rsidRPr="00521A49">
        <w:rPr>
          <w:rFonts w:ascii="GHEA Grapalat" w:hAnsi="GHEA Grapalat"/>
        </w:rPr>
        <w:t>Причем  обеспечение</w:t>
      </w:r>
      <w:proofErr w:type="gramEnd"/>
      <w:r w:rsidRPr="00521A49">
        <w:rPr>
          <w:rFonts w:ascii="GHEA Grapalat" w:hAnsi="GHEA Grapalat"/>
        </w:rPr>
        <w:t xml:space="preserve">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521A49">
        <w:rPr>
          <w:rFonts w:ascii="GHEA Grapalat" w:hAnsi="GHEA Grapalat"/>
        </w:rPr>
        <w:t>в соответствии с требованиями</w:t>
      </w:r>
      <w:proofErr w:type="gramEnd"/>
      <w:r w:rsidRPr="00521A49">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w:t>
      </w:r>
      <w:r w:rsidRPr="00521A49">
        <w:rPr>
          <w:rFonts w:ascii="GHEA Grapalat" w:hAnsi="GHEA Grapalat" w:cs="Sylfaen"/>
          <w:lang w:val="hy-AM"/>
        </w:rPr>
        <w:lastRenderedPageBreak/>
        <w:t xml:space="preserve">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E7CB41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w:t>
      </w:r>
      <w:proofErr w:type="gramStart"/>
      <w:r w:rsidRPr="00521A49">
        <w:rPr>
          <w:rFonts w:ascii="GHEA Grapalat" w:hAnsi="GHEA Grapalat"/>
        </w:rPr>
        <w:t>договора  и</w:t>
      </w:r>
      <w:proofErr w:type="gramEnd"/>
      <w:r w:rsidRPr="00521A49">
        <w:rPr>
          <w:rFonts w:ascii="GHEA Grapalat" w:hAnsi="GHEA Grapalat"/>
        </w:rPr>
        <w:t xml:space="preserve">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w:t>
      </w:r>
      <w:r w:rsidRPr="00521A49">
        <w:rPr>
          <w:rFonts w:ascii="GHEA Grapalat" w:hAnsi="GHEA Grapalat"/>
        </w:rPr>
        <w:lastRenderedPageBreak/>
        <w:t>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w:t>
      </w:r>
      <w:proofErr w:type="gramStart"/>
      <w:r w:rsidRPr="00FB1A55">
        <w:rPr>
          <w:rFonts w:ascii="GHEA Grapalat" w:hAnsi="GHEA Grapalat"/>
        </w:rPr>
        <w:t>возникновения основания возврата обеспечения</w:t>
      </w:r>
      <w:proofErr w:type="gramEnd"/>
      <w:r w:rsidRPr="00FB1A55">
        <w:rPr>
          <w:rFonts w:ascii="GHEA Grapalat" w:hAnsi="GHEA Grapalat"/>
        </w:rPr>
        <w:t xml:space="preserve">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proofErr w:type="gramStart"/>
      <w:r w:rsidRPr="00FB1A55">
        <w:rPr>
          <w:rFonts w:ascii="GHEA Grapalat" w:hAnsi="GHEA Grapalat" w:hint="eastAsia"/>
        </w:rPr>
        <w:t>обеспечения</w:t>
      </w:r>
      <w:proofErr w:type="gramEnd"/>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для нужд </w:t>
      </w:r>
      <w:proofErr w:type="gramStart"/>
      <w:r w:rsidR="005178A4" w:rsidRPr="00521A49">
        <w:rPr>
          <w:rFonts w:ascii="GHEA Grapalat" w:hAnsi="GHEA Grapalat"/>
        </w:rPr>
        <w:t>государства</w:t>
      </w:r>
      <w:proofErr w:type="gramEnd"/>
      <w:r w:rsidR="005178A4" w:rsidRPr="00521A49">
        <w:rPr>
          <w:rFonts w:ascii="GHEA Grapalat" w:hAnsi="GHEA Grapalat"/>
        </w:rPr>
        <w:t xml:space="preserve">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w:t>
      </w:r>
      <w:proofErr w:type="gramEnd"/>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  и</w:t>
      </w:r>
      <w:proofErr w:type="gramEnd"/>
      <w:r w:rsidRPr="00521A49">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w:t>
      </w:r>
      <w:r w:rsidRPr="00521A49">
        <w:rPr>
          <w:rFonts w:ascii="GHEA Grapalat" w:hAnsi="GHEA Grapalat"/>
        </w:rPr>
        <w:lastRenderedPageBreak/>
        <w:t>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proofErr w:type="gramStart"/>
      <w:r w:rsidRPr="00521A49">
        <w:rPr>
          <w:rFonts w:ascii="GHEA Grapalat" w:hAnsi="GHEA Grapalat"/>
        </w:rPr>
        <w:t>12.19 .</w:t>
      </w:r>
      <w:proofErr w:type="gramEnd"/>
      <w:r w:rsidRPr="00521A49">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21A49">
        <w:rPr>
          <w:rFonts w:ascii="GHEA Grapalat" w:hAnsi="GHEA Grapalat"/>
        </w:rPr>
        <w:t>органа.Уполномоченный</w:t>
      </w:r>
      <w:proofErr w:type="spellEnd"/>
      <w:proofErr w:type="gram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w:t>
      </w:r>
      <w:proofErr w:type="gramEnd"/>
      <w:r w:rsidRPr="00521A49">
        <w:rPr>
          <w:rFonts w:ascii="GHEA Grapalat" w:hAnsi="GHEA Grapalat"/>
        </w:rPr>
        <w:t xml:space="preserve">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proofErr w:type="gramStart"/>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w:t>
      </w:r>
      <w:proofErr w:type="gramEnd"/>
      <w:r w:rsidRPr="00521A49">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17E1715C"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3"/>
        <w:t>15</w:t>
      </w:r>
    </w:p>
    <w:p w14:paraId="48482DB5" w14:textId="1A615A60" w:rsidR="002439DA" w:rsidRDefault="002439DA" w:rsidP="0007305B">
      <w:pPr>
        <w:widowControl w:val="0"/>
        <w:tabs>
          <w:tab w:val="left" w:pos="1134"/>
        </w:tabs>
        <w:ind w:firstLine="567"/>
        <w:jc w:val="both"/>
        <w:rPr>
          <w:rFonts w:ascii="GHEA Grapalat" w:hAnsi="GHEA Grapalat"/>
        </w:rPr>
      </w:pPr>
      <w:r w:rsidRPr="002439DA">
        <w:rPr>
          <w:rFonts w:ascii="GHEA Grapalat" w:hAnsi="GHEA Grapalat"/>
        </w:rPr>
        <w:t>2.5 обеспечение заявки, которое представляется в виде денежной суммы или банковской гарантии (приложение N 3). При этом вместе с заяв</w:t>
      </w:r>
      <w:r>
        <w:rPr>
          <w:rFonts w:ascii="GHEA Grapalat" w:hAnsi="GHEA Grapalat"/>
        </w:rPr>
        <w:t>кой</w:t>
      </w:r>
      <w:r w:rsidRPr="002439DA">
        <w:rPr>
          <w:rFonts w:ascii="GHEA Grapalat" w:hAnsi="GHEA Grapalat"/>
        </w:rPr>
        <w:t xml:space="preserve"> представляется оригинал документа, подтверждающего выплату денежных средств, или оригинал банковской гарантии.</w:t>
      </w:r>
    </w:p>
    <w:p w14:paraId="3EC694B0" w14:textId="3F4511A9" w:rsidR="00E67BA7"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2439DA">
        <w:rPr>
          <w:rFonts w:ascii="GHEA Grapalat" w:hAnsi="GHEA Grapalat"/>
        </w:rPr>
        <w:t>6</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2219367A"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 xml:space="preserve">Предложения участника, относящиеся к ним </w:t>
      </w:r>
      <w:proofErr w:type="gramStart"/>
      <w:r w:rsidRPr="00521A49">
        <w:rPr>
          <w:rFonts w:ascii="GHEA Grapalat" w:hAnsi="GHEA Grapalat"/>
        </w:rPr>
        <w:t>документы</w:t>
      </w:r>
      <w:proofErr w:type="gramEnd"/>
      <w:r w:rsidRPr="00521A4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E02E4F">
        <w:rPr>
          <w:rFonts w:ascii="GHEA Grapalat" w:hAnsi="GHEA Grapalat"/>
          <w:b/>
        </w:rPr>
        <w:t>2</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521A4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212ABE10"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091C202D"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proofErr w:type="gramStart"/>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proofErr w:type="gramEnd"/>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proofErr w:type="gramStart"/>
      <w:r w:rsidRPr="00521A49">
        <w:rPr>
          <w:rFonts w:ascii="GHEA Grapalat" w:hAnsi="GHEA Grapalat"/>
        </w:rPr>
        <w:t>подтверждает,что</w:t>
      </w:r>
      <w:proofErr w:type="spellEnd"/>
      <w:proofErr w:type="gram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21D0F9A2"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w:t>
      </w:r>
      <w:r w:rsidR="001A0D5B">
        <w:rPr>
          <w:rFonts w:ascii="GHEA Grapalat" w:hAnsi="GHEA Grapalat"/>
          <w:b/>
          <w:sz w:val="22"/>
          <w:szCs w:val="22"/>
        </w:rPr>
        <w:t>2024-04</w:t>
      </w:r>
      <w:r w:rsidR="00F0165A" w:rsidRPr="00521A49">
        <w:rPr>
          <w:rFonts w:ascii="GHEA Grapalat" w:hAnsi="GHEA Grapalat"/>
          <w:b/>
          <w:sz w:val="22"/>
          <w:szCs w:val="22"/>
        </w:rPr>
        <w:t xml:space="preserve">» </w:t>
      </w:r>
      <w:proofErr w:type="gramStart"/>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proofErr w:type="gramEnd"/>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521A49">
        <w:rPr>
          <w:rFonts w:ascii="GHEA Grapalat" w:hAnsi="GHEA Grapalat"/>
          <w:color w:val="000000" w:themeColor="text1"/>
        </w:rPr>
        <w:t>приглашением  представить</w:t>
      </w:r>
      <w:proofErr w:type="gramEnd"/>
      <w:r w:rsidRPr="00521A49">
        <w:rPr>
          <w:rFonts w:ascii="GHEA Grapalat" w:hAnsi="GHEA Grapalat"/>
          <w:color w:val="000000" w:themeColor="text1"/>
        </w:rPr>
        <w:t xml:space="preserve">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1280E4B0"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proofErr w:type="gramStart"/>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proofErr w:type="gramEnd"/>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4"/>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proofErr w:type="gramStart"/>
      <w:r w:rsidRPr="00521A49">
        <w:rPr>
          <w:rFonts w:ascii="GHEA Grapalat" w:hAnsi="GHEA Grapalat"/>
        </w:rPr>
        <w:t xml:space="preserve">Прилагается  </w:t>
      </w:r>
      <w:r w:rsidR="00F855BB" w:rsidRPr="00521A49">
        <w:rPr>
          <w:rFonts w:ascii="GHEA Grapalat" w:hAnsi="GHEA Grapalat"/>
        </w:rPr>
        <w:t>полное</w:t>
      </w:r>
      <w:proofErr w:type="gramEnd"/>
      <w:r w:rsidR="00F855BB" w:rsidRPr="00521A49">
        <w:rPr>
          <w:rFonts w:ascii="GHEA Grapalat" w:hAnsi="GHEA Grapalat"/>
        </w:rPr>
        <w:t xml:space="preserve">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125C8B86"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____________________________</w:t>
      </w:r>
      <w:proofErr w:type="gramStart"/>
      <w:r w:rsidRPr="00521A49">
        <w:rPr>
          <w:rFonts w:ascii="GHEA Grapalat" w:hAnsi="GHEA Grapalat"/>
        </w:rPr>
        <w:t xml:space="preserve">_,   </w:t>
      </w:r>
      <w:proofErr w:type="gramEnd"/>
      <w:r w:rsidRPr="00521A49">
        <w:rPr>
          <w:rFonts w:ascii="GHEA Grapalat" w:hAnsi="GHEA Grapalat"/>
        </w:rPr>
        <w:t xml:space="preserve">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49C4EF3B"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4DFD6452"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 xml:space="preserve">ДЕКЛАРАЦИИ О </w:t>
      </w:r>
      <w:proofErr w:type="gramStart"/>
      <w:r w:rsidRPr="00521A49">
        <w:rPr>
          <w:rFonts w:ascii="GHEA Grapalat" w:hAnsi="GHEA Grapalat"/>
          <w:b/>
        </w:rPr>
        <w:t>РЕАЛЬНЫХ  БЕНЕФИЦИАРАХ</w:t>
      </w:r>
      <w:proofErr w:type="gramEnd"/>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roofErr w:type="gramEnd"/>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 xml:space="preserve">Данные </w:t>
      </w:r>
      <w:proofErr w:type="gramStart"/>
      <w:r w:rsidRPr="00521A49">
        <w:rPr>
          <w:rFonts w:ascii="GHEA Grapalat" w:eastAsia="GHEA Grapalat" w:hAnsi="GHEA Grapalat" w:cs="GHEA Grapalat"/>
          <w:b/>
          <w:color w:val="000000"/>
        </w:rPr>
        <w:t>листинга  акций</w:t>
      </w:r>
      <w:proofErr w:type="gramEnd"/>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Имя(</w:t>
            </w:r>
            <w:proofErr w:type="gramEnd"/>
            <w:r w:rsidRPr="00521A49">
              <w:rPr>
                <w:rFonts w:ascii="GHEA Grapalat" w:eastAsia="GHEA Grapalat" w:hAnsi="GHEA Grapalat" w:cs="GHEA Grapalat"/>
                <w:color w:val="000000"/>
              </w:rPr>
              <w:t>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1E5E8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1E5E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1E5E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1E5E8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521A49">
              <w:rPr>
                <w:rFonts w:ascii="GHEA Grapalat" w:eastAsia="GHEA Grapalat" w:hAnsi="GHEA Grapalat" w:cs="GHEA Grapalat"/>
              </w:rPr>
              <w:t>лица, в случае, если</w:t>
            </w:r>
            <w:proofErr w:type="gramEnd"/>
            <w:r w:rsidR="00F016A2" w:rsidRPr="00521A49">
              <w:rPr>
                <w:rFonts w:ascii="GHEA Grapalat" w:eastAsia="GHEA Grapalat" w:hAnsi="GHEA Grapalat" w:cs="GHEA Grapalat"/>
              </w:rPr>
              <w:t xml:space="preserve">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1E5E8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прямо или косвенно владеет 10 и более процентами дающих право голоса долей (акций, </w:t>
            </w:r>
            <w:proofErr w:type="gramStart"/>
            <w:r w:rsidR="00F016A2" w:rsidRPr="00521A49">
              <w:rPr>
                <w:rFonts w:ascii="GHEA Grapalat" w:eastAsia="GHEA Grapalat" w:hAnsi="GHEA Grapalat" w:cs="GHEA Grapalat"/>
              </w:rPr>
              <w:t>паев)  данного</w:t>
            </w:r>
            <w:proofErr w:type="gramEnd"/>
            <w:r w:rsidR="00F016A2" w:rsidRPr="00521A49">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1E5E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1E5E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1E5E85"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1E5E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1E5E85"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1E5E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1E5E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w:t>
            </w:r>
            <w:proofErr w:type="gramEnd"/>
            <w:r w:rsidRPr="00521A49">
              <w:rPr>
                <w:rFonts w:ascii="GHEA Grapalat" w:eastAsia="GHEA Grapalat" w:hAnsi="GHEA Grapalat" w:cs="GHEA Grapalat"/>
                <w:color w:val="000000"/>
              </w:rPr>
              <w:t xml:space="preserve">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 xml:space="preserve">в </w:t>
      </w:r>
      <w:proofErr w:type="gramStart"/>
      <w:r w:rsidRPr="00521A49">
        <w:rPr>
          <w:rFonts w:ascii="GHEA Grapalat" w:hAnsi="GHEA Grapalat"/>
        </w:rPr>
        <w:t>подразделе  "</w:t>
      </w:r>
      <w:proofErr w:type="gramEnd"/>
      <w:r w:rsidRPr="00521A49">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w:t>
      </w:r>
      <w:proofErr w:type="gramStart"/>
      <w:r w:rsidRPr="00521A49">
        <w:rPr>
          <w:rFonts w:ascii="GHEA Grapalat" w:hAnsi="GHEA Grapalat"/>
        </w:rPr>
        <w:t>"</w:t>
      </w:r>
      <w:proofErr w:type="gramEnd"/>
      <w:r w:rsidRPr="00521A49">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21A49">
        <w:rPr>
          <w:rFonts w:ascii="GHEA Grapalat" w:hAnsi="GHEA Grapalat"/>
        </w:rPr>
        <w:t>муниципалитета.В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w:t>
      </w:r>
      <w:proofErr w:type="gramStart"/>
      <w:r w:rsidRPr="00521A49">
        <w:rPr>
          <w:rFonts w:ascii="GHEA Grapalat" w:hAnsi="GHEA Grapalat"/>
        </w:rPr>
        <w:t>"</w:t>
      </w:r>
      <w:proofErr w:type="gramEnd"/>
      <w:r w:rsidRPr="00521A49">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w:t>
      </w:r>
      <w:proofErr w:type="gramStart"/>
      <w:r w:rsidRPr="00521A49">
        <w:rPr>
          <w:rFonts w:ascii="GHEA Grapalat" w:hAnsi="GHEA Grapalat"/>
        </w:rPr>
        <w:t>"</w:t>
      </w:r>
      <w:proofErr w:type="gramEnd"/>
      <w:r w:rsidRPr="00521A49">
        <w:rPr>
          <w:rFonts w:ascii="GHEA Grapalat" w:hAnsi="GHEA Grapalat"/>
        </w:rPr>
        <w:t xml:space="preserve">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21A49">
        <w:rPr>
          <w:rFonts w:ascii="GHEA Grapalat" w:hAnsi="GHEA Grapalat"/>
        </w:rPr>
        <w:t>является  реальным</w:t>
      </w:r>
      <w:proofErr w:type="gramEnd"/>
      <w:r w:rsidRPr="00521A49">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1BAD113A"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52B2058B"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5"/>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0B8164DA"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w:t>
      </w:r>
      <w:proofErr w:type="gramStart"/>
      <w:r w:rsidRPr="00B138F3">
        <w:rPr>
          <w:rFonts w:ascii="GHEA Grapalat" w:eastAsiaTheme="minorHAnsi" w:hAnsi="GHEA Grapalat" w:cstheme="minorBidi"/>
        </w:rPr>
        <w:t>)</w:t>
      </w:r>
      <w:proofErr w:type="gramEnd"/>
      <w:r w:rsidRPr="00B138F3">
        <w:rPr>
          <w:rFonts w:ascii="GHEA Grapalat" w:eastAsiaTheme="minorHAnsi" w:hAnsi="GHEA Grapalat" w:cstheme="minorBidi"/>
        </w:rPr>
        <w:t xml:space="preserve">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863183" w:rsidRDefault="00870233" w:rsidP="00870233">
      <w:pPr>
        <w:widowControl w:val="0"/>
        <w:spacing w:after="160"/>
        <w:ind w:firstLine="567"/>
        <w:jc w:val="right"/>
        <w:rPr>
          <w:rFonts w:ascii="GHEA Grapalat" w:hAnsi="GHEA Grapalat"/>
          <w:b/>
        </w:rPr>
      </w:pPr>
      <w:r w:rsidRPr="00863183">
        <w:rPr>
          <w:rFonts w:ascii="GHEA Grapalat" w:hAnsi="GHEA Grapalat"/>
          <w:b/>
        </w:rPr>
        <w:lastRenderedPageBreak/>
        <w:t>Приложение № 4</w:t>
      </w:r>
    </w:p>
    <w:p w14:paraId="57AC0DD8" w14:textId="77777777" w:rsidR="00863183" w:rsidRPr="00521A49" w:rsidRDefault="00863183" w:rsidP="00863183">
      <w:pPr>
        <w:pStyle w:val="BodyTextIndent3"/>
        <w:widowControl w:val="0"/>
        <w:spacing w:after="160" w:line="240" w:lineRule="auto"/>
        <w:jc w:val="right"/>
        <w:rPr>
          <w:rFonts w:ascii="GHEA Grapalat" w:hAnsi="GHEA Grapalat"/>
          <w:sz w:val="24"/>
          <w:szCs w:val="24"/>
        </w:rPr>
      </w:pPr>
      <w:r w:rsidRPr="00863183">
        <w:rPr>
          <w:rFonts w:ascii="GHEA Grapalat" w:hAnsi="GHEA Grapalat"/>
          <w:b/>
          <w:sz w:val="24"/>
          <w:szCs w:val="24"/>
        </w:rPr>
        <w:t>к Приглашению на открытый конкурс</w:t>
      </w:r>
      <w:r w:rsidRPr="00863183">
        <w:rPr>
          <w:rFonts w:ascii="GHEA Grapalat" w:hAnsi="GHEA Grapalat" w:cs="Arial"/>
          <w:b/>
          <w:sz w:val="24"/>
          <w:szCs w:val="24"/>
        </w:rPr>
        <w:br/>
      </w:r>
      <w:r w:rsidRPr="00863183">
        <w:rPr>
          <w:rFonts w:ascii="GHEA Grapalat" w:hAnsi="GHEA Grapalat"/>
          <w:b/>
          <w:sz w:val="24"/>
          <w:szCs w:val="24"/>
        </w:rPr>
        <w:t xml:space="preserve">под кодом </w:t>
      </w:r>
      <w:r w:rsidRPr="00863183">
        <w:rPr>
          <w:rFonts w:ascii="GHEA Grapalat" w:hAnsi="GHEA Grapalat"/>
          <w:b/>
          <w:sz w:val="22"/>
          <w:szCs w:val="22"/>
        </w:rPr>
        <w:t>«BMAPDzB-HVKAK</w:t>
      </w:r>
      <w:r>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sz w:val="24"/>
          <w:szCs w:val="24"/>
        </w:rPr>
        <w:t xml:space="preserve"> </w:t>
      </w:r>
    </w:p>
    <w:p w14:paraId="2F1DDA58" w14:textId="138B0784" w:rsidR="00870233" w:rsidRPr="00E02E4F" w:rsidRDefault="00870233" w:rsidP="00870233">
      <w:pPr>
        <w:widowControl w:val="0"/>
        <w:spacing w:after="160"/>
        <w:ind w:firstLine="567"/>
        <w:jc w:val="right"/>
        <w:rPr>
          <w:rFonts w:ascii="GHEA Grapalat" w:hAnsi="GHEA Grapalat" w:cs="Arial"/>
          <w:b/>
          <w:color w:val="FF0000"/>
        </w:rPr>
      </w:pPr>
      <w:r w:rsidRPr="00E02E4F">
        <w:rPr>
          <w:rStyle w:val="FootnoteReference"/>
          <w:rFonts w:ascii="GHEA Grapalat" w:hAnsi="GHEA Grapalat"/>
          <w:b/>
          <w:color w:val="FF0000"/>
        </w:rPr>
        <w:footnoteReference w:customMarkFollows="1" w:id="6"/>
        <w:t>*</w:t>
      </w:r>
    </w:p>
    <w:p w14:paraId="56FBADEF" w14:textId="77777777" w:rsidR="00863183" w:rsidRPr="00B138F3" w:rsidRDefault="00863183" w:rsidP="00863183">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04C93C7" w14:textId="77777777" w:rsidR="00863183" w:rsidRPr="00B138F3" w:rsidRDefault="00863183" w:rsidP="00863183">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64CDE69F" w14:textId="77777777" w:rsidR="00863183" w:rsidRPr="00B138F3" w:rsidRDefault="00863183" w:rsidP="0086318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w:t>
      </w:r>
      <w:proofErr w:type="gramStart"/>
      <w:r w:rsidRPr="004E7015">
        <w:rPr>
          <w:rFonts w:ascii="GHEA Grapalat" w:eastAsiaTheme="minorHAnsi" w:hAnsi="GHEA Grapalat" w:cstheme="minorBidi"/>
        </w:rPr>
        <w:t>договор)</w:t>
      </w:r>
      <w:r w:rsidRPr="00B138F3">
        <w:rPr>
          <w:rFonts w:ascii="GHEA Grapalat" w:eastAsiaTheme="minorHAnsi" w:hAnsi="GHEA Grapalat" w:cstheme="minorBidi"/>
        </w:rPr>
        <w:t xml:space="preserve">   </w:t>
      </w:r>
      <w:proofErr w:type="gramEnd"/>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4A155DD8" w14:textId="77777777" w:rsidR="00863183" w:rsidRPr="00B138F3" w:rsidRDefault="00863183" w:rsidP="0086318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30BDF984" w14:textId="77777777" w:rsidR="00863183" w:rsidRPr="00B138F3" w:rsidRDefault="00863183" w:rsidP="0086318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031A12D3" w14:textId="77777777" w:rsidR="00863183" w:rsidRPr="00B138F3" w:rsidRDefault="00863183" w:rsidP="00863183">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1A50E246"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2C05650F" w14:textId="77777777" w:rsidR="00863183" w:rsidRPr="00B138F3" w:rsidRDefault="00863183" w:rsidP="0086318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14:paraId="6602C1D2" w14:textId="77777777" w:rsidR="00863183" w:rsidRPr="00B138F3" w:rsidRDefault="00863183" w:rsidP="00863183">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12D2792C" w14:textId="77777777" w:rsidR="00863183" w:rsidRPr="00B138F3" w:rsidRDefault="00863183" w:rsidP="00863183">
      <w:pPr>
        <w:pStyle w:val="NormalWeb"/>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2F7F4555" w14:textId="77777777" w:rsidR="00863183" w:rsidRPr="00B138F3" w:rsidRDefault="00863183" w:rsidP="0086318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40939822" w14:textId="77777777" w:rsidR="00863183" w:rsidRPr="00B138F3" w:rsidRDefault="00863183" w:rsidP="0086318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9402A6A" w14:textId="77777777" w:rsidR="00863183" w:rsidRPr="001A0A3E" w:rsidRDefault="00863183" w:rsidP="00863183">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2DA80B16" w14:textId="77777777" w:rsidR="00863183" w:rsidRPr="00B138F3" w:rsidRDefault="00863183" w:rsidP="0086318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22BE1818" w14:textId="77777777" w:rsidR="00863183" w:rsidRPr="00B138F3" w:rsidRDefault="00863183" w:rsidP="0086318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71AF2709" w14:textId="77777777" w:rsidR="00863183" w:rsidRPr="003961EF" w:rsidRDefault="00863183" w:rsidP="00863183">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Pr="00340AB0">
        <w:rPr>
          <w:rFonts w:ascii="GHEA Grapalat" w:eastAsiaTheme="minorHAnsi" w:hAnsi="GHEA Grapalat" w:cstheme="minorBidi"/>
          <w:lang w:val="hy-AM"/>
        </w:rPr>
        <w:t xml:space="preserve">двухсторонне утвержденного </w:t>
      </w:r>
      <w:r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Pr="00340AB0">
        <w:rPr>
          <w:rFonts w:ascii="GHEA Grapalat" w:eastAsiaTheme="minorHAnsi" w:hAnsi="GHEA Grapalat" w:cstheme="minorBidi"/>
          <w:lang w:val="hy-AM"/>
        </w:rPr>
        <w:t xml:space="preserve"> и</w:t>
      </w:r>
      <w:r w:rsidRPr="00340AB0">
        <w:rPr>
          <w:rFonts w:ascii="GHEA Grapalat" w:eastAsiaTheme="minorHAnsi" w:hAnsi="GHEA Grapalat" w:cstheme="minorBidi"/>
        </w:rPr>
        <w:t xml:space="preserve"> </w:t>
      </w:r>
      <w:proofErr w:type="spellStart"/>
      <w:r w:rsidRPr="00340AB0">
        <w:rPr>
          <w:rFonts w:ascii="GHEA Grapalat" w:eastAsiaTheme="minorHAnsi" w:hAnsi="GHEA Grapalat" w:cstheme="minorBidi"/>
        </w:rPr>
        <w:t>представленн</w:t>
      </w:r>
      <w:proofErr w:type="spellEnd"/>
      <w:r w:rsidRPr="00340AB0">
        <w:rPr>
          <w:rFonts w:ascii="GHEA Grapalat" w:eastAsiaTheme="minorHAnsi" w:hAnsi="GHEA Grapalat" w:cstheme="minorBidi"/>
          <w:lang w:val="hy-AM"/>
        </w:rPr>
        <w:t>ого принципалом</w:t>
      </w:r>
      <w:r w:rsidRPr="00340AB0">
        <w:rPr>
          <w:rFonts w:ascii="GHEA Grapalat" w:eastAsiaTheme="minorHAnsi" w:hAnsi="GHEA Grapalat" w:cstheme="minorBidi"/>
        </w:rPr>
        <w:t xml:space="preserve"> </w:t>
      </w:r>
      <w:proofErr w:type="gramStart"/>
      <w:r w:rsidRPr="00340AB0">
        <w:rPr>
          <w:rFonts w:ascii="GHEA Grapalat" w:eastAsiaTheme="minorHAnsi" w:hAnsi="GHEA Grapalat" w:cstheme="minorBidi"/>
        </w:rPr>
        <w:t>лицу</w:t>
      </w:r>
      <w:proofErr w:type="gramEnd"/>
      <w:r w:rsidRPr="00340AB0">
        <w:rPr>
          <w:rFonts w:ascii="GHEA Grapalat" w:eastAsiaTheme="minorHAnsi" w:hAnsi="GHEA Grapalat" w:cstheme="minorBidi"/>
        </w:rPr>
        <w:t xml:space="preserve"> давшему гарантию</w:t>
      </w:r>
      <w:r w:rsidRPr="00340AB0">
        <w:rPr>
          <w:rFonts w:ascii="GHEA Grapalat" w:eastAsiaTheme="minorHAnsi" w:hAnsi="GHEA Grapalat" w:cstheme="minorBidi"/>
          <w:lang w:val="hy-AM"/>
        </w:rPr>
        <w:t>.</w:t>
      </w:r>
      <w:r w:rsidRPr="003961EF">
        <w:rPr>
          <w:rFonts w:ascii="GHEA Grapalat" w:eastAsiaTheme="minorHAnsi" w:hAnsi="GHEA Grapalat" w:cstheme="minorBidi"/>
        </w:rPr>
        <w:t xml:space="preserve"> </w:t>
      </w:r>
    </w:p>
    <w:p w14:paraId="677967B3" w14:textId="77777777" w:rsidR="00863183" w:rsidRPr="00B138F3" w:rsidRDefault="00863183" w:rsidP="0086318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78C195E" w14:textId="77777777" w:rsidR="00863183" w:rsidRPr="00B138F3" w:rsidRDefault="00863183" w:rsidP="0086318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4B5EEBD" w14:textId="77777777" w:rsidR="00863183" w:rsidRPr="00B138F3" w:rsidRDefault="00863183" w:rsidP="0086318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29475FE" w14:textId="77777777" w:rsidR="00863183" w:rsidRPr="00B138F3" w:rsidRDefault="00863183" w:rsidP="0086318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47F66FE"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69EF053" w14:textId="77777777" w:rsidR="00863183" w:rsidRPr="003870B7" w:rsidRDefault="00863183" w:rsidP="00863183">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w:t>
      </w:r>
      <w:proofErr w:type="gramStart"/>
      <w:r>
        <w:rPr>
          <w:rFonts w:ascii="GHEA Grapalat" w:eastAsiaTheme="minorHAnsi" w:hAnsi="GHEA Grapalat" w:cstheme="minorBidi"/>
        </w:rPr>
        <w:t xml:space="preserve">силе  </w:t>
      </w:r>
      <w:r w:rsidRPr="003870B7">
        <w:rPr>
          <w:rFonts w:ascii="GHEA Grapalat" w:eastAsiaTheme="minorHAnsi" w:hAnsi="GHEA Grapalat" w:cstheme="minorBidi"/>
        </w:rPr>
        <w:t>со</w:t>
      </w:r>
      <w:proofErr w:type="gramEnd"/>
      <w:r w:rsidRPr="003870B7">
        <w:rPr>
          <w:rFonts w:ascii="GHEA Grapalat" w:eastAsiaTheme="minorHAnsi" w:hAnsi="GHEA Grapalat" w:cstheme="minorBidi"/>
        </w:rPr>
        <w:t xml:space="preserve"> дня вступления в силу договора под кодом N________________________ заключаемого  между  </w:t>
      </w:r>
    </w:p>
    <w:p w14:paraId="6A764FA8" w14:textId="77777777" w:rsidR="00863183" w:rsidRPr="003870B7" w:rsidRDefault="00863183" w:rsidP="00863183">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3870B7">
        <w:rPr>
          <w:rFonts w:ascii="GHEA Grapalat" w:eastAsiaTheme="minorHAnsi" w:hAnsi="GHEA Grapalat" w:cstheme="minorBidi"/>
          <w:sz w:val="18"/>
          <w:szCs w:val="18"/>
        </w:rPr>
        <w:t xml:space="preserve">номер заключаемого </w:t>
      </w:r>
      <w:proofErr w:type="spellStart"/>
      <w:r w:rsidRPr="003870B7">
        <w:rPr>
          <w:rFonts w:ascii="GHEA Grapalat" w:eastAsiaTheme="minorHAnsi" w:hAnsi="GHEA Grapalat" w:cstheme="minorBidi"/>
          <w:sz w:val="18"/>
          <w:szCs w:val="18"/>
        </w:rPr>
        <w:t>договара</w:t>
      </w:r>
      <w:proofErr w:type="spellEnd"/>
    </w:p>
    <w:p w14:paraId="57DAC003" w14:textId="77777777" w:rsidR="00863183" w:rsidRPr="003870B7" w:rsidRDefault="00863183" w:rsidP="00863183">
      <w:pPr>
        <w:pStyle w:val="NormalWeb"/>
        <w:shd w:val="clear" w:color="auto" w:fill="FFFFFF"/>
        <w:ind w:firstLine="374"/>
        <w:contextualSpacing/>
        <w:jc w:val="both"/>
        <w:rPr>
          <w:rFonts w:ascii="GHEA Grapalat" w:eastAsiaTheme="minorHAnsi" w:hAnsi="GHEA Grapalat" w:cstheme="minorBidi"/>
        </w:rPr>
      </w:pPr>
    </w:p>
    <w:p w14:paraId="7E052713" w14:textId="77777777" w:rsidR="00863183" w:rsidRPr="003870B7" w:rsidRDefault="00863183" w:rsidP="00863183">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proofErr w:type="gramStart"/>
      <w:r w:rsidRPr="003870B7">
        <w:rPr>
          <w:rFonts w:ascii="GHEA Grapalat" w:eastAsiaTheme="minorHAnsi" w:hAnsi="GHEA Grapalat" w:cstheme="minorBidi"/>
        </w:rPr>
        <w:t>и  действует</w:t>
      </w:r>
      <w:proofErr w:type="gramEnd"/>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14:paraId="26B90B00" w14:textId="77777777" w:rsidR="00863183" w:rsidRPr="003870B7" w:rsidRDefault="00863183" w:rsidP="00863183">
      <w:pPr>
        <w:pStyle w:val="NormalWeb"/>
        <w:shd w:val="clear" w:color="auto" w:fill="FFFFFF"/>
        <w:contextualSpacing/>
        <w:jc w:val="both"/>
        <w:rPr>
          <w:rFonts w:ascii="GHEA Grapalat" w:eastAsiaTheme="minorHAnsi" w:hAnsi="GHEA Grapalat" w:cstheme="minorBidi"/>
          <w:sz w:val="18"/>
          <w:szCs w:val="18"/>
          <w:lang w:val="hy-AM"/>
        </w:rPr>
      </w:pPr>
    </w:p>
    <w:p w14:paraId="23E7C5A9" w14:textId="77777777" w:rsidR="00863183" w:rsidRPr="003870B7" w:rsidRDefault="00863183" w:rsidP="00863183">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proofErr w:type="gramStart"/>
      <w:r w:rsidRPr="003870B7">
        <w:rPr>
          <w:rFonts w:ascii="GHEA Grapalat" w:hAnsi="GHEA Grapalat"/>
          <w:sz w:val="16"/>
          <w:szCs w:val="16"/>
        </w:rPr>
        <w:t>крайний  срок</w:t>
      </w:r>
      <w:proofErr w:type="gramEnd"/>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proofErr w:type="spellStart"/>
      <w:r w:rsidRPr="003870B7">
        <w:rPr>
          <w:rFonts w:ascii="GHEA Grapalat" w:eastAsiaTheme="minorHAnsi" w:hAnsi="GHEA Grapalat" w:cstheme="minorBidi"/>
          <w:sz w:val="16"/>
          <w:szCs w:val="16"/>
        </w:rPr>
        <w:t>ый</w:t>
      </w:r>
      <w:proofErr w:type="spellEnd"/>
      <w:r w:rsidRPr="003870B7">
        <w:rPr>
          <w:rFonts w:ascii="GHEA Grapalat" w:eastAsiaTheme="minorHAnsi" w:hAnsi="GHEA Grapalat" w:cstheme="minorBidi"/>
          <w:sz w:val="16"/>
          <w:szCs w:val="16"/>
        </w:rPr>
        <w:t xml:space="preserve"> </w:t>
      </w:r>
      <w:r w:rsidRPr="003870B7">
        <w:rPr>
          <w:rFonts w:ascii="GHEA Grapalat" w:eastAsiaTheme="minorHAnsi" w:hAnsi="GHEA Grapalat" w:cstheme="minorBidi"/>
          <w:sz w:val="16"/>
          <w:szCs w:val="16"/>
          <w:lang w:val="hy-AM"/>
        </w:rPr>
        <w:t>заключаемым договором</w:t>
      </w:r>
    </w:p>
    <w:p w14:paraId="0D96A2E3" w14:textId="77777777" w:rsidR="00863183" w:rsidRDefault="00863183" w:rsidP="00863183">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14:paraId="66F3A4AC" w14:textId="77777777" w:rsidR="00863183" w:rsidRDefault="00863183" w:rsidP="0086318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2C013BE5" w14:textId="77777777" w:rsidR="00863183" w:rsidRPr="003870B7" w:rsidRDefault="00863183" w:rsidP="00863183">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466378C3" w14:textId="77777777" w:rsidR="00863183" w:rsidRPr="003870B7" w:rsidRDefault="00863183" w:rsidP="0086318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1CAFFF" w14:textId="77777777" w:rsidR="00863183" w:rsidRPr="00B138F3" w:rsidRDefault="00863183" w:rsidP="0086318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498BDB3"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2B263CE" w14:textId="77777777" w:rsidR="00863183" w:rsidRPr="00B138F3" w:rsidRDefault="00863183" w:rsidP="0086318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0AB9F58" w14:textId="77777777" w:rsidR="00863183" w:rsidRPr="00B138F3" w:rsidRDefault="00863183" w:rsidP="00863183">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30CADB6"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871088A"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36185C8"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F55EF7F"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ED1AA90" w14:textId="77777777" w:rsidR="00863183" w:rsidRPr="00B87910"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Pr="007E5F1D">
        <w:rPr>
          <w:rFonts w:ascii="GHEA Grapalat" w:eastAsiaTheme="minorHAnsi" w:hAnsi="GHEA Grapalat" w:cstheme="minorBidi"/>
          <w:lang w:val="hy-AM"/>
        </w:rPr>
        <w:t xml:space="preserve">двухсторонне </w:t>
      </w:r>
      <w:r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7E5F1D">
        <w:rPr>
          <w:rFonts w:ascii="GHEA Grapalat" w:eastAsiaTheme="minorHAnsi" w:hAnsi="GHEA Grapalat" w:cstheme="minorBidi"/>
          <w:lang w:val="hy-AM"/>
        </w:rPr>
        <w:t xml:space="preserve"> </w:t>
      </w:r>
      <w:r w:rsidRPr="007E5F1D">
        <w:rPr>
          <w:rFonts w:ascii="GHEA Grapalat" w:eastAsiaTheme="minorHAnsi" w:hAnsi="GHEA Grapalat" w:cstheme="minorBidi"/>
        </w:rPr>
        <w:t>(</w:t>
      </w:r>
      <w:r w:rsidRPr="007E5F1D">
        <w:rPr>
          <w:rFonts w:ascii="GHEA Grapalat" w:eastAsiaTheme="minorHAnsi" w:hAnsi="GHEA Grapalat" w:cstheme="minorBidi"/>
          <w:lang w:val="hy-AM"/>
        </w:rPr>
        <w:t>их</w:t>
      </w:r>
      <w:r w:rsidRPr="007E5F1D">
        <w:rPr>
          <w:rFonts w:ascii="GHEA Grapalat" w:eastAsiaTheme="minorHAnsi" w:hAnsi="GHEA Grapalat" w:cstheme="minorBidi"/>
        </w:rPr>
        <w:t>) копии.</w:t>
      </w:r>
      <w:r w:rsidRPr="00A74B0D">
        <w:rPr>
          <w:rFonts w:ascii="GHEA Grapalat" w:eastAsiaTheme="minorHAnsi" w:hAnsi="GHEA Grapalat" w:cstheme="minorBidi"/>
        </w:rPr>
        <w:t xml:space="preserve"> </w:t>
      </w:r>
    </w:p>
    <w:p w14:paraId="3C891E78" w14:textId="77777777" w:rsidR="00863183" w:rsidRPr="007A724D"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62B85C"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D47884D"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44B496"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2D0A453"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93CE914" w14:textId="77777777" w:rsidR="00863183" w:rsidRPr="00B138F3" w:rsidRDefault="00863183" w:rsidP="0086318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0C697CE" w14:textId="77777777" w:rsidR="00863183" w:rsidRPr="00B138F3" w:rsidRDefault="00863183" w:rsidP="00863183">
      <w:pPr>
        <w:pStyle w:val="NormalWeb"/>
        <w:shd w:val="clear" w:color="auto" w:fill="FFFFFF"/>
        <w:spacing w:before="0" w:beforeAutospacing="0" w:after="0" w:afterAutospacing="0"/>
        <w:ind w:firstLine="375"/>
        <w:rPr>
          <w:rFonts w:ascii="GHEA Grapalat" w:eastAsiaTheme="minorHAnsi" w:hAnsi="GHEA Grapalat" w:cstheme="minorBidi"/>
        </w:rPr>
      </w:pPr>
    </w:p>
    <w:p w14:paraId="4DBA9745" w14:textId="77777777" w:rsidR="00863183" w:rsidRPr="00B138F3" w:rsidRDefault="00863183" w:rsidP="0086318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4A1F51" w14:textId="77777777" w:rsidR="00863183" w:rsidRPr="00B138F3" w:rsidRDefault="00863183" w:rsidP="0086318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8A01375"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174FB7"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959DBA5"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74C43AD"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3CD0B8F"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C4119E7" w14:textId="77777777" w:rsidR="00863183" w:rsidRPr="00B138F3" w:rsidRDefault="00863183" w:rsidP="0086318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60749400"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7"/>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1485DCFB"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521A49">
        <w:rPr>
          <w:rFonts w:ascii="GHEA Grapalat" w:hAnsi="GHEA Grapalat"/>
        </w:rPr>
        <w:t>сроки представления</w:t>
      </w:r>
      <w:proofErr w:type="gramEnd"/>
      <w:r w:rsidRPr="00521A49">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w:t>
            </w:r>
            <w:proofErr w:type="gramStart"/>
            <w:r w:rsidRPr="00521A49">
              <w:rPr>
                <w:rFonts w:ascii="GHEA Grapalat" w:hAnsi="GHEA Grapalat"/>
              </w:rPr>
              <w:t>что</w:t>
            </w:r>
            <w:proofErr w:type="gramEnd"/>
            <w:r w:rsidRPr="00521A49">
              <w:rPr>
                <w:rFonts w:ascii="GHEA Grapalat" w:hAnsi="GHEA Grapalat"/>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0A935CE5"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proofErr w:type="gramEnd"/>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proofErr w:type="gramStart"/>
      <w:r w:rsidRPr="00665A01">
        <w:rPr>
          <w:rFonts w:ascii="GHEA Grapalat" w:eastAsiaTheme="minorHAnsi" w:hAnsi="GHEA Grapalat" w:cstheme="minorBidi"/>
        </w:rPr>
        <w:t>и  действует</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proofErr w:type="gramStart"/>
      <w:r w:rsidRPr="00665A01">
        <w:rPr>
          <w:rFonts w:ascii="GHEA Grapalat" w:hAnsi="GHEA Grapalat"/>
          <w:sz w:val="16"/>
          <w:szCs w:val="16"/>
        </w:rPr>
        <w:t>крайний  срок</w:t>
      </w:r>
      <w:proofErr w:type="gramEnd"/>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33CB1246"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6EC69F45"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521A49">
        <w:rPr>
          <w:rFonts w:ascii="GHEA Grapalat" w:hAnsi="GHEA Grapalat"/>
        </w:rPr>
        <w:t>сроки представления</w:t>
      </w:r>
      <w:proofErr w:type="gramEnd"/>
      <w:r w:rsidRPr="00521A49">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w:t>
            </w:r>
            <w:proofErr w:type="gramStart"/>
            <w:r w:rsidRPr="00521A49">
              <w:rPr>
                <w:rFonts w:ascii="GHEA Grapalat" w:hAnsi="GHEA Grapalat"/>
              </w:rPr>
              <w:t>что</w:t>
            </w:r>
            <w:proofErr w:type="gramEnd"/>
            <w:r w:rsidRPr="00521A49">
              <w:rPr>
                <w:rFonts w:ascii="GHEA Grapalat" w:hAnsi="GHEA Grapalat"/>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259E342A"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521A49">
        <w:rPr>
          <w:rFonts w:ascii="GHEA Grapalat" w:hAnsi="GHEA Grapalat"/>
        </w:rPr>
        <w:t>на товар</w:t>
      </w:r>
      <w:proofErr w:type="gramEnd"/>
      <w:r w:rsidRPr="00521A49">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0F0E300D"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E02E4F">
        <w:rPr>
          <w:rFonts w:ascii="GHEA Grapalat" w:hAnsi="GHEA Grapalat"/>
          <w:color w:val="FF0000"/>
        </w:rPr>
        <w:t>драмов</w:t>
      </w:r>
      <w:proofErr w:type="spellEnd"/>
      <w:r w:rsidRPr="00E02E4F">
        <w:rPr>
          <w:rFonts w:ascii="GHEA Grapalat" w:hAnsi="GHEA Grapalat"/>
          <w:color w:val="FF0000"/>
        </w:rPr>
        <w:t xml:space="preserve"> Республики Армения</w:t>
      </w:r>
      <w:r w:rsidRPr="00521A49">
        <w:rPr>
          <w:rFonts w:ascii="GHEA Grapalat" w:hAnsi="GHEA Grapalat"/>
        </w:rPr>
        <w:t xml:space="preserve">. </w:t>
      </w:r>
      <w:r w:rsidR="00E02E4F" w:rsidRPr="00E02E4F">
        <w:rPr>
          <w:rFonts w:ascii="GHEA Grapalat" w:hAnsi="GHEA Grapalat"/>
        </w:rPr>
        <w:t xml:space="preserve">Поставка осуществляется в Ереване в соответствии с требованиями CIP Инкотермс, а в цену контракта включены все платежи (расходы), которые должен произвести Продавец в целях обеспечения исполнения контракта в соответствии с требованиями CIP Инкотермс, </w:t>
      </w:r>
      <w:r w:rsidRPr="00521A49">
        <w:rPr>
          <w:rFonts w:ascii="GHEA Grapalat" w:hAnsi="GHEA Grapalat"/>
        </w:rPr>
        <w:t>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w:t>
      </w:r>
      <w:proofErr w:type="gramStart"/>
      <w:r w:rsidRPr="00521A49">
        <w:rPr>
          <w:rFonts w:ascii="GHEA Grapalat" w:hAnsi="GHEA Grapalat"/>
        </w:rPr>
        <w:t xml:space="preserve">до </w:t>
      </w:r>
      <w:r w:rsidR="001762F4" w:rsidRPr="00521A49">
        <w:rPr>
          <w:rFonts w:ascii="GHEA Grapalat" w:hAnsi="GHEA Grapalat"/>
        </w:rPr>
        <w:t xml:space="preserve"> </w:t>
      </w:r>
      <w:r w:rsidR="00825AA9">
        <w:rPr>
          <w:rFonts w:ascii="GHEA Grapalat" w:hAnsi="GHEA Grapalat"/>
          <w:lang w:val="hy-AM"/>
        </w:rPr>
        <w:t>30</w:t>
      </w:r>
      <w:proofErr w:type="gramEnd"/>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r w:rsidR="00DA609D">
        <w:rPr>
          <w:rFonts w:ascii="GHEA Grapalat" w:hAnsi="GHEA Grapalat"/>
        </w:rPr>
        <w:t xml:space="preserve"> </w:t>
      </w:r>
      <w:r w:rsidR="00DA609D" w:rsidRPr="00DA609D">
        <w:rPr>
          <w:rFonts w:ascii="GHEA Grapalat" w:hAnsi="GHEA Grapalat"/>
        </w:rPr>
        <w:t xml:space="preserve">Продавец также предоставляет покупателю гарантийное письмо </w:t>
      </w:r>
      <w:r w:rsidR="00DA609D" w:rsidRPr="00DA609D">
        <w:rPr>
          <w:rFonts w:ascii="GHEA Grapalat" w:hAnsi="GHEA Grapalat"/>
        </w:rPr>
        <w:lastRenderedPageBreak/>
        <w:t>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lastRenderedPageBreak/>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521A49">
        <w:rPr>
          <w:rFonts w:ascii="GHEA Grapalat" w:hAnsi="GHEA Grapalat"/>
        </w:rPr>
        <w:t>копии агентского договора и данных</w:t>
      </w:r>
      <w:proofErr w:type="gramEnd"/>
      <w:r w:rsidRPr="00521A49">
        <w:rPr>
          <w:rFonts w:ascii="GHEA Grapalat" w:hAnsi="GHEA Grapalat"/>
        </w:rPr>
        <w:t xml:space="preserve">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8"/>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9"/>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21A49">
        <w:rPr>
          <w:rFonts w:ascii="GHEA Grapalat" w:hAnsi="GHEA Grapalat"/>
        </w:rPr>
        <w:t>товара</w:t>
      </w:r>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w:t>
      </w:r>
      <w:proofErr w:type="gramStart"/>
      <w:r w:rsidRPr="00521A49">
        <w:rPr>
          <w:rFonts w:ascii="GHEA Grapalat" w:hAnsi="GHEA Grapalat"/>
          <w:spacing w:val="-6"/>
        </w:rPr>
        <w:t>надлежащим 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265C18FA" w14:textId="6275C7FE" w:rsidR="00DA609D" w:rsidRPr="00974EA8" w:rsidRDefault="00DA609D" w:rsidP="00DA609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w:t>
      </w:r>
      <w:r>
        <w:rPr>
          <w:rFonts w:ascii="GHEA Grapalat" w:hAnsi="GHEA Grapalat"/>
        </w:rPr>
        <w:t xml:space="preserve"> /</w:t>
      </w:r>
      <w:r w:rsidRPr="00974EA8">
        <w:rPr>
          <w:rFonts w:ascii="GHEA Grapalat" w:hAnsi="GHEA Grapalat"/>
        </w:rPr>
        <w:t xml:space="preserve">Приложения № </w:t>
      </w:r>
      <w:r>
        <w:rPr>
          <w:rFonts w:ascii="GHEA Grapalat" w:hAnsi="GHEA Grapalat"/>
        </w:rPr>
        <w:t xml:space="preserve">4 и 5/ </w:t>
      </w:r>
      <w:r w:rsidRPr="00974EA8">
        <w:rPr>
          <w:rFonts w:ascii="GHEA Grapalat" w:hAnsi="GHEA Grapalat"/>
        </w:rPr>
        <w:t xml:space="preserve">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0"/>
        <w:t>*</w:t>
      </w:r>
    </w:p>
    <w:tbl>
      <w:tblPr>
        <w:tblW w:w="16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3207"/>
        <w:gridCol w:w="990"/>
        <w:gridCol w:w="1393"/>
        <w:gridCol w:w="94"/>
        <w:gridCol w:w="25"/>
        <w:gridCol w:w="1190"/>
        <w:gridCol w:w="45"/>
        <w:gridCol w:w="6"/>
        <w:gridCol w:w="845"/>
        <w:gridCol w:w="40"/>
        <w:gridCol w:w="6"/>
        <w:gridCol w:w="1486"/>
        <w:gridCol w:w="66"/>
        <w:gridCol w:w="32"/>
        <w:gridCol w:w="9"/>
        <w:gridCol w:w="910"/>
        <w:gridCol w:w="23"/>
        <w:gridCol w:w="70"/>
        <w:gridCol w:w="1320"/>
        <w:gridCol w:w="17"/>
        <w:gridCol w:w="41"/>
        <w:gridCol w:w="932"/>
        <w:gridCol w:w="151"/>
        <w:gridCol w:w="1614"/>
      </w:tblGrid>
      <w:tr w:rsidR="00CB5217" w:rsidRPr="00A71D81" w14:paraId="6CE49764" w14:textId="77777777" w:rsidTr="000822AE">
        <w:trPr>
          <w:jc w:val="center"/>
        </w:trPr>
        <w:tc>
          <w:tcPr>
            <w:tcW w:w="16060" w:type="dxa"/>
            <w:gridSpan w:val="25"/>
            <w:tcBorders>
              <w:top w:val="single" w:sz="12" w:space="0" w:color="auto"/>
              <w:left w:val="single" w:sz="12" w:space="0" w:color="auto"/>
              <w:right w:val="single" w:sz="12" w:space="0" w:color="auto"/>
            </w:tcBorders>
          </w:tcPr>
          <w:p w14:paraId="2F0BA5CE" w14:textId="77777777" w:rsidR="00CB5217" w:rsidRPr="00A71D81" w:rsidRDefault="00CB5217" w:rsidP="000822AE">
            <w:pPr>
              <w:jc w:val="center"/>
              <w:rPr>
                <w:sz w:val="18"/>
              </w:rPr>
            </w:pPr>
            <w:r w:rsidRPr="00B138F3">
              <w:rPr>
                <w:sz w:val="16"/>
                <w:szCs w:val="16"/>
              </w:rPr>
              <w:t>Товар</w:t>
            </w:r>
          </w:p>
        </w:tc>
      </w:tr>
      <w:tr w:rsidR="00CB5217" w:rsidRPr="00A71D81" w14:paraId="5CAEF954" w14:textId="77777777" w:rsidTr="000822AE">
        <w:trPr>
          <w:trHeight w:val="219"/>
          <w:jc w:val="center"/>
        </w:trPr>
        <w:tc>
          <w:tcPr>
            <w:tcW w:w="1548" w:type="dxa"/>
            <w:vMerge w:val="restart"/>
            <w:tcBorders>
              <w:left w:val="single" w:sz="12" w:space="0" w:color="auto"/>
            </w:tcBorders>
            <w:vAlign w:val="center"/>
          </w:tcPr>
          <w:p w14:paraId="1890C314" w14:textId="77777777" w:rsidR="00CB5217" w:rsidRPr="00A71D81" w:rsidRDefault="00CB5217" w:rsidP="000822AE">
            <w:pPr>
              <w:jc w:val="center"/>
              <w:rPr>
                <w:sz w:val="18"/>
              </w:rPr>
            </w:pPr>
            <w:r w:rsidRPr="00B138F3">
              <w:rPr>
                <w:sz w:val="16"/>
                <w:szCs w:val="16"/>
              </w:rPr>
              <w:t xml:space="preserve">номер предусмотренного </w:t>
            </w:r>
            <w:r w:rsidRPr="00B138F3">
              <w:rPr>
                <w:spacing w:val="-6"/>
                <w:sz w:val="16"/>
                <w:szCs w:val="16"/>
              </w:rPr>
              <w:t>приглашением</w:t>
            </w:r>
            <w:r w:rsidRPr="00B138F3">
              <w:rPr>
                <w:sz w:val="16"/>
                <w:szCs w:val="16"/>
              </w:rPr>
              <w:t xml:space="preserve"> лота</w:t>
            </w:r>
          </w:p>
        </w:tc>
        <w:tc>
          <w:tcPr>
            <w:tcW w:w="3207" w:type="dxa"/>
            <w:vMerge w:val="restart"/>
            <w:vAlign w:val="center"/>
          </w:tcPr>
          <w:p w14:paraId="0498918A" w14:textId="77777777" w:rsidR="00CB5217" w:rsidRPr="00A71D81" w:rsidRDefault="00CB5217" w:rsidP="000822AE">
            <w:pPr>
              <w:jc w:val="center"/>
              <w:rPr>
                <w:sz w:val="18"/>
              </w:rPr>
            </w:pPr>
            <w:r w:rsidRPr="00B138F3">
              <w:rPr>
                <w:sz w:val="16"/>
                <w:szCs w:val="16"/>
              </w:rPr>
              <w:t xml:space="preserve">наименование </w:t>
            </w:r>
          </w:p>
        </w:tc>
        <w:tc>
          <w:tcPr>
            <w:tcW w:w="990" w:type="dxa"/>
            <w:vMerge w:val="restart"/>
            <w:vAlign w:val="center"/>
          </w:tcPr>
          <w:p w14:paraId="6C14023E" w14:textId="756C8401" w:rsidR="00CB5217" w:rsidRPr="00311ED2" w:rsidRDefault="00CB5217" w:rsidP="000822AE">
            <w:pPr>
              <w:jc w:val="center"/>
              <w:rPr>
                <w:sz w:val="18"/>
                <w:lang w:val="hy-AM"/>
              </w:rPr>
            </w:pPr>
            <w:r w:rsidRPr="00C46BB1">
              <w:rPr>
                <w:sz w:val="16"/>
                <w:szCs w:val="16"/>
              </w:rPr>
              <w:t>товарный знак,</w:t>
            </w:r>
            <w:r w:rsidRPr="00B138F3">
              <w:rPr>
                <w:sz w:val="16"/>
                <w:szCs w:val="16"/>
                <w:lang w:val="hy-AM"/>
              </w:rPr>
              <w:t xml:space="preserve"> </w:t>
            </w:r>
            <w:r w:rsidRPr="00C46BB1">
              <w:rPr>
                <w:sz w:val="16"/>
                <w:szCs w:val="16"/>
              </w:rPr>
              <w:t>фирменное наименование, модель</w:t>
            </w:r>
            <w:r>
              <w:rPr>
                <w:sz w:val="16"/>
                <w:szCs w:val="16"/>
                <w:lang w:val="hy-AM"/>
              </w:rPr>
              <w:t xml:space="preserve"> </w:t>
            </w:r>
            <w:r w:rsidRPr="00C46BB1">
              <w:rPr>
                <w:sz w:val="16"/>
                <w:szCs w:val="16"/>
              </w:rPr>
              <w:t xml:space="preserve">и наименование производителя </w:t>
            </w:r>
            <w:r>
              <w:rPr>
                <w:sz w:val="16"/>
                <w:szCs w:val="16"/>
              </w:rPr>
              <w:t>***</w:t>
            </w:r>
          </w:p>
        </w:tc>
        <w:tc>
          <w:tcPr>
            <w:tcW w:w="1393" w:type="dxa"/>
            <w:vMerge w:val="restart"/>
            <w:vAlign w:val="center"/>
          </w:tcPr>
          <w:p w14:paraId="56A6FDAE" w14:textId="77777777" w:rsidR="00CB5217" w:rsidRPr="00A71D81" w:rsidRDefault="00CB5217" w:rsidP="000822AE">
            <w:pPr>
              <w:jc w:val="center"/>
              <w:rPr>
                <w:sz w:val="18"/>
              </w:rPr>
            </w:pPr>
            <w:r w:rsidRPr="00B138F3">
              <w:rPr>
                <w:sz w:val="16"/>
                <w:szCs w:val="16"/>
              </w:rPr>
              <w:t>техническая характеристика</w:t>
            </w:r>
          </w:p>
        </w:tc>
        <w:tc>
          <w:tcPr>
            <w:tcW w:w="1309" w:type="dxa"/>
            <w:gridSpan w:val="3"/>
            <w:vMerge w:val="restart"/>
            <w:vAlign w:val="center"/>
          </w:tcPr>
          <w:p w14:paraId="5F5EF179" w14:textId="77777777" w:rsidR="00CB5217" w:rsidRPr="00A71D81" w:rsidRDefault="00CB5217" w:rsidP="000822AE">
            <w:pPr>
              <w:jc w:val="center"/>
              <w:rPr>
                <w:sz w:val="18"/>
              </w:rPr>
            </w:pPr>
            <w:r w:rsidRPr="00B138F3">
              <w:rPr>
                <w:sz w:val="16"/>
                <w:szCs w:val="16"/>
              </w:rPr>
              <w:t>единица измерения</w:t>
            </w:r>
          </w:p>
        </w:tc>
        <w:tc>
          <w:tcPr>
            <w:tcW w:w="896" w:type="dxa"/>
            <w:gridSpan w:val="3"/>
            <w:vMerge w:val="restart"/>
            <w:vAlign w:val="center"/>
          </w:tcPr>
          <w:p w14:paraId="5862930F" w14:textId="77777777" w:rsidR="00CB5217" w:rsidRDefault="00CB5217" w:rsidP="000822AE">
            <w:pPr>
              <w:jc w:val="center"/>
              <w:rPr>
                <w:sz w:val="16"/>
                <w:szCs w:val="16"/>
              </w:rPr>
            </w:pPr>
            <w:r w:rsidRPr="00B138F3">
              <w:rPr>
                <w:sz w:val="16"/>
                <w:szCs w:val="16"/>
              </w:rPr>
              <w:t>цена единицы</w:t>
            </w:r>
          </w:p>
          <w:p w14:paraId="58B09A10" w14:textId="77777777" w:rsidR="00CB5217" w:rsidRPr="00A71D81" w:rsidRDefault="00CB5217" w:rsidP="000822AE">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1598" w:type="dxa"/>
            <w:gridSpan w:val="4"/>
            <w:vMerge w:val="restart"/>
            <w:vAlign w:val="center"/>
          </w:tcPr>
          <w:p w14:paraId="0A133C12" w14:textId="77777777" w:rsidR="00CB5217" w:rsidRDefault="00CB5217" w:rsidP="000822AE">
            <w:pPr>
              <w:jc w:val="center"/>
              <w:rPr>
                <w:sz w:val="16"/>
                <w:szCs w:val="16"/>
              </w:rPr>
            </w:pPr>
            <w:r w:rsidRPr="00B138F3">
              <w:rPr>
                <w:sz w:val="16"/>
                <w:szCs w:val="16"/>
              </w:rPr>
              <w:t>общая цена</w:t>
            </w:r>
          </w:p>
          <w:p w14:paraId="1EF4335E" w14:textId="77777777" w:rsidR="00CB5217" w:rsidRPr="00A71D81" w:rsidRDefault="00CB5217" w:rsidP="000822AE">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974" w:type="dxa"/>
            <w:gridSpan w:val="4"/>
            <w:vMerge w:val="restart"/>
            <w:vAlign w:val="center"/>
          </w:tcPr>
          <w:p w14:paraId="196352CD" w14:textId="77777777" w:rsidR="00CB5217" w:rsidRPr="00A71D81" w:rsidRDefault="00CB5217" w:rsidP="000822AE">
            <w:pPr>
              <w:jc w:val="center"/>
              <w:rPr>
                <w:sz w:val="18"/>
              </w:rPr>
            </w:pPr>
            <w:r w:rsidRPr="00B138F3">
              <w:rPr>
                <w:sz w:val="16"/>
                <w:szCs w:val="16"/>
              </w:rPr>
              <w:t>общий объем</w:t>
            </w:r>
          </w:p>
        </w:tc>
        <w:tc>
          <w:tcPr>
            <w:tcW w:w="4145" w:type="dxa"/>
            <w:gridSpan w:val="7"/>
            <w:tcBorders>
              <w:right w:val="single" w:sz="12" w:space="0" w:color="auto"/>
            </w:tcBorders>
            <w:vAlign w:val="center"/>
          </w:tcPr>
          <w:p w14:paraId="126C380D" w14:textId="77777777" w:rsidR="00CB5217" w:rsidRPr="00A71D81" w:rsidRDefault="00CB5217" w:rsidP="000822AE">
            <w:pPr>
              <w:jc w:val="center"/>
              <w:rPr>
                <w:sz w:val="18"/>
              </w:rPr>
            </w:pPr>
            <w:r w:rsidRPr="00B138F3">
              <w:rPr>
                <w:sz w:val="16"/>
                <w:szCs w:val="16"/>
              </w:rPr>
              <w:t>поставки</w:t>
            </w:r>
          </w:p>
        </w:tc>
      </w:tr>
      <w:tr w:rsidR="00CB5217" w:rsidRPr="00F044EB" w14:paraId="31FFD524" w14:textId="77777777" w:rsidTr="000822AE">
        <w:trPr>
          <w:trHeight w:val="445"/>
          <w:jc w:val="center"/>
        </w:trPr>
        <w:tc>
          <w:tcPr>
            <w:tcW w:w="1548" w:type="dxa"/>
            <w:vMerge/>
            <w:tcBorders>
              <w:left w:val="single" w:sz="12" w:space="0" w:color="auto"/>
              <w:bottom w:val="single" w:sz="12" w:space="0" w:color="auto"/>
            </w:tcBorders>
            <w:vAlign w:val="center"/>
          </w:tcPr>
          <w:p w14:paraId="3F9FE49B" w14:textId="77777777" w:rsidR="00CB5217" w:rsidRPr="00A71D81" w:rsidRDefault="00CB5217" w:rsidP="000822AE">
            <w:pPr>
              <w:jc w:val="center"/>
              <w:rPr>
                <w:sz w:val="18"/>
              </w:rPr>
            </w:pPr>
          </w:p>
        </w:tc>
        <w:tc>
          <w:tcPr>
            <w:tcW w:w="3207" w:type="dxa"/>
            <w:vMerge/>
            <w:tcBorders>
              <w:bottom w:val="single" w:sz="12" w:space="0" w:color="auto"/>
            </w:tcBorders>
            <w:vAlign w:val="center"/>
          </w:tcPr>
          <w:p w14:paraId="7411E705" w14:textId="77777777" w:rsidR="00CB5217" w:rsidRPr="00A71D81" w:rsidRDefault="00CB5217" w:rsidP="000822AE">
            <w:pPr>
              <w:jc w:val="center"/>
              <w:rPr>
                <w:sz w:val="18"/>
              </w:rPr>
            </w:pPr>
          </w:p>
        </w:tc>
        <w:tc>
          <w:tcPr>
            <w:tcW w:w="990" w:type="dxa"/>
            <w:vMerge/>
            <w:tcBorders>
              <w:bottom w:val="single" w:sz="12" w:space="0" w:color="auto"/>
            </w:tcBorders>
            <w:vAlign w:val="center"/>
          </w:tcPr>
          <w:p w14:paraId="6DD8AD6A" w14:textId="77777777" w:rsidR="00CB5217" w:rsidRPr="00A71D81" w:rsidRDefault="00CB5217" w:rsidP="000822AE">
            <w:pPr>
              <w:jc w:val="center"/>
              <w:rPr>
                <w:sz w:val="18"/>
              </w:rPr>
            </w:pPr>
          </w:p>
        </w:tc>
        <w:tc>
          <w:tcPr>
            <w:tcW w:w="1393" w:type="dxa"/>
            <w:vMerge/>
            <w:tcBorders>
              <w:bottom w:val="single" w:sz="12" w:space="0" w:color="auto"/>
            </w:tcBorders>
            <w:vAlign w:val="center"/>
          </w:tcPr>
          <w:p w14:paraId="2C81AC6D" w14:textId="77777777" w:rsidR="00CB5217" w:rsidRPr="00A71D81" w:rsidRDefault="00CB5217" w:rsidP="000822AE">
            <w:pPr>
              <w:jc w:val="center"/>
              <w:rPr>
                <w:sz w:val="18"/>
              </w:rPr>
            </w:pPr>
          </w:p>
        </w:tc>
        <w:tc>
          <w:tcPr>
            <w:tcW w:w="1309" w:type="dxa"/>
            <w:gridSpan w:val="3"/>
            <w:vMerge/>
            <w:tcBorders>
              <w:bottom w:val="single" w:sz="12" w:space="0" w:color="auto"/>
            </w:tcBorders>
            <w:vAlign w:val="center"/>
          </w:tcPr>
          <w:p w14:paraId="05C0A140" w14:textId="77777777" w:rsidR="00CB5217" w:rsidRPr="00A71D81" w:rsidRDefault="00CB5217" w:rsidP="000822AE">
            <w:pPr>
              <w:jc w:val="center"/>
              <w:rPr>
                <w:sz w:val="18"/>
              </w:rPr>
            </w:pPr>
          </w:p>
        </w:tc>
        <w:tc>
          <w:tcPr>
            <w:tcW w:w="896" w:type="dxa"/>
            <w:gridSpan w:val="3"/>
            <w:vMerge/>
            <w:tcBorders>
              <w:bottom w:val="single" w:sz="12" w:space="0" w:color="auto"/>
            </w:tcBorders>
            <w:vAlign w:val="center"/>
          </w:tcPr>
          <w:p w14:paraId="49F6CAF3" w14:textId="77777777" w:rsidR="00CB5217" w:rsidRPr="00A71D81" w:rsidRDefault="00CB5217" w:rsidP="000822AE">
            <w:pPr>
              <w:jc w:val="center"/>
              <w:rPr>
                <w:sz w:val="18"/>
              </w:rPr>
            </w:pPr>
          </w:p>
        </w:tc>
        <w:tc>
          <w:tcPr>
            <w:tcW w:w="1598" w:type="dxa"/>
            <w:gridSpan w:val="4"/>
            <w:vMerge/>
            <w:tcBorders>
              <w:bottom w:val="single" w:sz="12" w:space="0" w:color="auto"/>
            </w:tcBorders>
            <w:vAlign w:val="center"/>
          </w:tcPr>
          <w:p w14:paraId="1BD496AF" w14:textId="77777777" w:rsidR="00CB5217" w:rsidRPr="00A71D81" w:rsidRDefault="00CB5217" w:rsidP="000822AE">
            <w:pPr>
              <w:jc w:val="center"/>
              <w:rPr>
                <w:sz w:val="18"/>
              </w:rPr>
            </w:pPr>
          </w:p>
        </w:tc>
        <w:tc>
          <w:tcPr>
            <w:tcW w:w="974" w:type="dxa"/>
            <w:gridSpan w:val="4"/>
            <w:vMerge/>
            <w:tcBorders>
              <w:bottom w:val="single" w:sz="12" w:space="0" w:color="auto"/>
            </w:tcBorders>
            <w:vAlign w:val="center"/>
          </w:tcPr>
          <w:p w14:paraId="45A57936" w14:textId="77777777" w:rsidR="00CB5217" w:rsidRPr="00A71D81" w:rsidRDefault="00CB5217" w:rsidP="000822AE">
            <w:pPr>
              <w:jc w:val="center"/>
              <w:rPr>
                <w:sz w:val="18"/>
              </w:rPr>
            </w:pPr>
          </w:p>
        </w:tc>
        <w:tc>
          <w:tcPr>
            <w:tcW w:w="1407" w:type="dxa"/>
            <w:gridSpan w:val="3"/>
            <w:tcBorders>
              <w:bottom w:val="single" w:sz="12" w:space="0" w:color="auto"/>
            </w:tcBorders>
            <w:vAlign w:val="center"/>
          </w:tcPr>
          <w:p w14:paraId="7827EAF3" w14:textId="4820793C" w:rsidR="00CB5217" w:rsidRPr="00A71D81" w:rsidRDefault="00CB5217" w:rsidP="000822AE">
            <w:pPr>
              <w:jc w:val="center"/>
              <w:rPr>
                <w:sz w:val="18"/>
              </w:rPr>
            </w:pPr>
            <w:r w:rsidRPr="00B138F3">
              <w:rPr>
                <w:sz w:val="16"/>
                <w:szCs w:val="16"/>
              </w:rPr>
              <w:t>Адрес</w:t>
            </w:r>
            <w:r>
              <w:rPr>
                <w:sz w:val="16"/>
                <w:szCs w:val="16"/>
              </w:rPr>
              <w:t>*</w:t>
            </w:r>
          </w:p>
        </w:tc>
        <w:tc>
          <w:tcPr>
            <w:tcW w:w="1124" w:type="dxa"/>
            <w:gridSpan w:val="3"/>
            <w:tcBorders>
              <w:bottom w:val="single" w:sz="12" w:space="0" w:color="auto"/>
            </w:tcBorders>
            <w:vAlign w:val="center"/>
          </w:tcPr>
          <w:p w14:paraId="2E6D606B" w14:textId="77777777" w:rsidR="00CB5217" w:rsidRPr="00A71D81" w:rsidRDefault="00CB5217" w:rsidP="000822AE">
            <w:pPr>
              <w:jc w:val="center"/>
              <w:rPr>
                <w:sz w:val="18"/>
              </w:rPr>
            </w:pPr>
            <w:r w:rsidRPr="00B138F3">
              <w:rPr>
                <w:sz w:val="16"/>
                <w:szCs w:val="16"/>
              </w:rPr>
              <w:t>подлежащее поставке количество товара</w:t>
            </w:r>
          </w:p>
        </w:tc>
        <w:tc>
          <w:tcPr>
            <w:tcW w:w="1614" w:type="dxa"/>
            <w:tcBorders>
              <w:bottom w:val="single" w:sz="12" w:space="0" w:color="auto"/>
              <w:right w:val="single" w:sz="12" w:space="0" w:color="auto"/>
            </w:tcBorders>
            <w:vAlign w:val="center"/>
          </w:tcPr>
          <w:p w14:paraId="3518B154" w14:textId="77777777" w:rsidR="00CB5217" w:rsidRPr="0058053B" w:rsidRDefault="00CB5217" w:rsidP="000822AE">
            <w:pPr>
              <w:jc w:val="center"/>
              <w:rPr>
                <w:sz w:val="16"/>
                <w:szCs w:val="16"/>
                <w:lang w:val="hy-AM"/>
              </w:rPr>
            </w:pPr>
            <w:r w:rsidRPr="00492B41">
              <w:rPr>
                <w:sz w:val="16"/>
                <w:szCs w:val="16"/>
              </w:rPr>
              <w:t>Срок</w:t>
            </w:r>
            <w:r>
              <w:rPr>
                <w:sz w:val="16"/>
                <w:szCs w:val="16"/>
                <w:lang w:val="hy-AM"/>
              </w:rPr>
              <w:t>**</w:t>
            </w:r>
          </w:p>
          <w:p w14:paraId="0F57AFCC" w14:textId="77777777" w:rsidR="00CB5217" w:rsidRPr="0049758C" w:rsidRDefault="00CB5217" w:rsidP="000822AE">
            <w:pPr>
              <w:jc w:val="center"/>
              <w:rPr>
                <w:sz w:val="18"/>
              </w:rPr>
            </w:pPr>
            <w:r w:rsidRPr="0049758C">
              <w:rPr>
                <w:sz w:val="18"/>
              </w:rPr>
              <w:t>в случае</w:t>
            </w:r>
            <w:r>
              <w:rPr>
                <w:sz w:val="18"/>
              </w:rPr>
              <w:t xml:space="preserve"> </w:t>
            </w:r>
            <w:proofErr w:type="spellStart"/>
            <w:r>
              <w:rPr>
                <w:sz w:val="18"/>
              </w:rPr>
              <w:t>пыделения</w:t>
            </w:r>
            <w:proofErr w:type="spellEnd"/>
            <w:r w:rsidRPr="0049758C">
              <w:rPr>
                <w:sz w:val="18"/>
              </w:rPr>
              <w:t xml:space="preserve"> финансовых средств – с даты вступления в силу</w:t>
            </w:r>
            <w:r>
              <w:rPr>
                <w:sz w:val="18"/>
              </w:rPr>
              <w:t xml:space="preserve"> дополнительного</w:t>
            </w:r>
            <w:r w:rsidRPr="0049758C">
              <w:rPr>
                <w:sz w:val="18"/>
              </w:rPr>
              <w:t xml:space="preserve"> </w:t>
            </w:r>
            <w:r>
              <w:rPr>
                <w:sz w:val="18"/>
              </w:rPr>
              <w:t>соглашения</w:t>
            </w:r>
            <w:r w:rsidRPr="0049758C">
              <w:rPr>
                <w:sz w:val="18"/>
              </w:rPr>
              <w:t>, заключенного между сторонами, до:</w:t>
            </w:r>
          </w:p>
        </w:tc>
      </w:tr>
      <w:tr w:rsidR="00CB5217" w:rsidRPr="000264EC" w14:paraId="321B81FE" w14:textId="77777777" w:rsidTr="000822AE">
        <w:trPr>
          <w:trHeight w:val="50"/>
          <w:jc w:val="center"/>
        </w:trPr>
        <w:tc>
          <w:tcPr>
            <w:tcW w:w="1548" w:type="dxa"/>
            <w:vMerge w:val="restart"/>
            <w:tcBorders>
              <w:top w:val="single" w:sz="12" w:space="0" w:color="auto"/>
              <w:left w:val="single" w:sz="12" w:space="0" w:color="auto"/>
            </w:tcBorders>
            <w:vAlign w:val="center"/>
          </w:tcPr>
          <w:p w14:paraId="3EA08A1D" w14:textId="77777777" w:rsidR="00CB5217" w:rsidRPr="00D47374" w:rsidRDefault="00CB5217" w:rsidP="000822AE">
            <w:pPr>
              <w:jc w:val="center"/>
              <w:rPr>
                <w:rFonts w:cs="Calibri"/>
                <w:color w:val="000000"/>
                <w:sz w:val="18"/>
                <w:szCs w:val="18"/>
              </w:rPr>
            </w:pPr>
            <w:r w:rsidRPr="00D47374">
              <w:rPr>
                <w:b/>
                <w:bCs/>
                <w:sz w:val="18"/>
                <w:szCs w:val="18"/>
                <w:lang w:val="hy-AM"/>
              </w:rPr>
              <w:t>1</w:t>
            </w:r>
          </w:p>
        </w:tc>
        <w:tc>
          <w:tcPr>
            <w:tcW w:w="3207" w:type="dxa"/>
            <w:vMerge w:val="restart"/>
            <w:tcBorders>
              <w:top w:val="single" w:sz="12" w:space="0" w:color="auto"/>
            </w:tcBorders>
            <w:vAlign w:val="center"/>
          </w:tcPr>
          <w:p w14:paraId="2FDF51AE" w14:textId="5EAD017E" w:rsidR="00CB5217" w:rsidRPr="005C25D3" w:rsidRDefault="008E3B79" w:rsidP="000822AE">
            <w:pPr>
              <w:rPr>
                <w:sz w:val="18"/>
                <w:szCs w:val="18"/>
              </w:rPr>
            </w:pPr>
            <w:r w:rsidRPr="00D506B7">
              <w:rPr>
                <w:rFonts w:cs="Calibri"/>
                <w:color w:val="000000"/>
                <w:sz w:val="20"/>
                <w:lang w:val="hy-AM"/>
              </w:rPr>
              <w:t>Шестивалентн</w:t>
            </w:r>
            <w:proofErr w:type="spellStart"/>
            <w:r>
              <w:rPr>
                <w:rFonts w:cs="Calibri"/>
                <w:color w:val="000000"/>
                <w:sz w:val="20"/>
              </w:rPr>
              <w:t>ая</w:t>
            </w:r>
            <w:proofErr w:type="spellEnd"/>
            <w:r w:rsidRPr="00D506B7">
              <w:rPr>
                <w:rFonts w:cs="Calibri"/>
                <w:color w:val="000000"/>
                <w:sz w:val="20"/>
                <w:lang w:val="hy-AM"/>
              </w:rPr>
              <w:t xml:space="preserve"> вакцина (</w:t>
            </w:r>
            <w:r w:rsidRPr="002F1F78">
              <w:rPr>
                <w:rFonts w:cs="Calibri"/>
                <w:color w:val="000000"/>
                <w:sz w:val="20"/>
                <w:lang w:val="hy-AM"/>
              </w:rPr>
              <w:t>против коклюша (неклеточный компонент), дифтерии, столбняка, полиомиелита (инактивированная), гемофильной инфекции В, гепатита В</w:t>
            </w:r>
            <w:r w:rsidRPr="00D506B7">
              <w:rPr>
                <w:rFonts w:cs="Calibri"/>
                <w:color w:val="000000"/>
                <w:sz w:val="20"/>
                <w:lang w:val="hy-AM"/>
              </w:rPr>
              <w:t>)</w:t>
            </w:r>
          </w:p>
        </w:tc>
        <w:tc>
          <w:tcPr>
            <w:tcW w:w="990" w:type="dxa"/>
            <w:vMerge w:val="restart"/>
            <w:tcBorders>
              <w:top w:val="single" w:sz="12" w:space="0" w:color="auto"/>
            </w:tcBorders>
            <w:vAlign w:val="center"/>
          </w:tcPr>
          <w:p w14:paraId="254D3D34" w14:textId="77777777" w:rsidR="00CB5217" w:rsidRPr="005C25D3" w:rsidRDefault="00CB5217" w:rsidP="000822AE">
            <w:pPr>
              <w:jc w:val="center"/>
              <w:rPr>
                <w:sz w:val="18"/>
                <w:szCs w:val="18"/>
              </w:rPr>
            </w:pPr>
          </w:p>
        </w:tc>
        <w:tc>
          <w:tcPr>
            <w:tcW w:w="1393" w:type="dxa"/>
            <w:vMerge w:val="restart"/>
            <w:tcBorders>
              <w:top w:val="single" w:sz="12" w:space="0" w:color="auto"/>
            </w:tcBorders>
            <w:vAlign w:val="center"/>
          </w:tcPr>
          <w:p w14:paraId="1F31C830" w14:textId="77777777" w:rsidR="00CB5217" w:rsidRPr="00D47374" w:rsidRDefault="00CB5217" w:rsidP="000822AE">
            <w:pPr>
              <w:jc w:val="center"/>
              <w:rPr>
                <w:sz w:val="18"/>
                <w:szCs w:val="18"/>
                <w:lang w:val="hy-AM"/>
              </w:rPr>
            </w:pPr>
            <w:r w:rsidRPr="00B625FF">
              <w:rPr>
                <w:sz w:val="20"/>
                <w:szCs w:val="20"/>
              </w:rPr>
              <w:t>Излагается ниже</w:t>
            </w:r>
          </w:p>
        </w:tc>
        <w:tc>
          <w:tcPr>
            <w:tcW w:w="1309" w:type="dxa"/>
            <w:gridSpan w:val="3"/>
            <w:vMerge w:val="restart"/>
            <w:tcBorders>
              <w:top w:val="single" w:sz="12" w:space="0" w:color="auto"/>
            </w:tcBorders>
            <w:vAlign w:val="center"/>
          </w:tcPr>
          <w:p w14:paraId="53D99A2D" w14:textId="77777777" w:rsidR="00CB5217" w:rsidRPr="00D47374" w:rsidRDefault="00CB5217" w:rsidP="000822AE">
            <w:pPr>
              <w:jc w:val="center"/>
              <w:rPr>
                <w:sz w:val="18"/>
                <w:szCs w:val="18"/>
                <w:lang w:val="hy-AM"/>
              </w:rPr>
            </w:pPr>
            <w:r w:rsidRPr="00B625FF">
              <w:rPr>
                <w:rFonts w:cs="GHEA Grapalat"/>
                <w:sz w:val="20"/>
                <w:szCs w:val="20"/>
              </w:rPr>
              <w:t>доза</w:t>
            </w:r>
          </w:p>
        </w:tc>
        <w:tc>
          <w:tcPr>
            <w:tcW w:w="896" w:type="dxa"/>
            <w:gridSpan w:val="3"/>
            <w:vMerge w:val="restart"/>
            <w:tcBorders>
              <w:top w:val="single" w:sz="12" w:space="0" w:color="auto"/>
            </w:tcBorders>
            <w:vAlign w:val="center"/>
          </w:tcPr>
          <w:p w14:paraId="5DFC87CA" w14:textId="77777777" w:rsidR="00CB5217" w:rsidRPr="00D47374" w:rsidRDefault="00CB5217" w:rsidP="000822AE">
            <w:pPr>
              <w:jc w:val="center"/>
              <w:rPr>
                <w:sz w:val="18"/>
                <w:szCs w:val="18"/>
                <w:lang w:val="hy-AM"/>
              </w:rPr>
            </w:pPr>
            <w:r w:rsidRPr="00D47374">
              <w:rPr>
                <w:sz w:val="18"/>
                <w:szCs w:val="18"/>
                <w:lang w:val="hy-AM"/>
              </w:rPr>
              <w:t>9323</w:t>
            </w:r>
          </w:p>
        </w:tc>
        <w:tc>
          <w:tcPr>
            <w:tcW w:w="1598" w:type="dxa"/>
            <w:gridSpan w:val="4"/>
            <w:vMerge w:val="restart"/>
            <w:tcBorders>
              <w:top w:val="single" w:sz="12" w:space="0" w:color="auto"/>
            </w:tcBorders>
            <w:vAlign w:val="center"/>
          </w:tcPr>
          <w:p w14:paraId="3BF22940" w14:textId="77777777" w:rsidR="00CB5217" w:rsidRPr="00D47374" w:rsidRDefault="00CB5217" w:rsidP="000822AE">
            <w:pPr>
              <w:jc w:val="center"/>
              <w:rPr>
                <w:sz w:val="18"/>
                <w:szCs w:val="18"/>
                <w:lang w:val="hy-AM"/>
              </w:rPr>
            </w:pPr>
            <w:r w:rsidRPr="00D47374">
              <w:rPr>
                <w:sz w:val="18"/>
                <w:szCs w:val="18"/>
                <w:lang w:val="hy-AM"/>
              </w:rPr>
              <w:t>3 356 280 000</w:t>
            </w:r>
          </w:p>
        </w:tc>
        <w:tc>
          <w:tcPr>
            <w:tcW w:w="974" w:type="dxa"/>
            <w:gridSpan w:val="4"/>
            <w:vMerge w:val="restart"/>
            <w:tcBorders>
              <w:top w:val="single" w:sz="12" w:space="0" w:color="auto"/>
            </w:tcBorders>
            <w:vAlign w:val="center"/>
          </w:tcPr>
          <w:p w14:paraId="5425400F" w14:textId="77777777" w:rsidR="00CB5217" w:rsidRPr="00D47374" w:rsidRDefault="00CB5217" w:rsidP="000822AE">
            <w:pPr>
              <w:jc w:val="center"/>
              <w:rPr>
                <w:sz w:val="18"/>
                <w:szCs w:val="18"/>
                <w:lang w:val="hy-AM"/>
              </w:rPr>
            </w:pPr>
            <w:r w:rsidRPr="00D47374">
              <w:rPr>
                <w:sz w:val="18"/>
                <w:szCs w:val="18"/>
                <w:lang w:val="hy-AM"/>
              </w:rPr>
              <w:t>360 000</w:t>
            </w:r>
          </w:p>
        </w:tc>
        <w:tc>
          <w:tcPr>
            <w:tcW w:w="1407" w:type="dxa"/>
            <w:gridSpan w:val="3"/>
            <w:vMerge w:val="restart"/>
            <w:tcBorders>
              <w:top w:val="single" w:sz="12" w:space="0" w:color="auto"/>
            </w:tcBorders>
            <w:vAlign w:val="center"/>
          </w:tcPr>
          <w:p w14:paraId="3417680D" w14:textId="08005C03" w:rsidR="00CB5217" w:rsidRPr="00D47374" w:rsidRDefault="00CB5217" w:rsidP="000822AE">
            <w:pPr>
              <w:jc w:val="center"/>
              <w:rPr>
                <w:color w:val="FF0000"/>
                <w:sz w:val="18"/>
                <w:szCs w:val="18"/>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124" w:type="dxa"/>
            <w:gridSpan w:val="3"/>
            <w:tcBorders>
              <w:top w:val="single" w:sz="12" w:space="0" w:color="auto"/>
            </w:tcBorders>
            <w:vAlign w:val="center"/>
          </w:tcPr>
          <w:p w14:paraId="00FF8415" w14:textId="77777777" w:rsidR="00CB5217" w:rsidRPr="00D47374" w:rsidRDefault="00CB5217" w:rsidP="000822AE">
            <w:pPr>
              <w:jc w:val="center"/>
              <w:rPr>
                <w:rFonts w:cs="Sylfaen"/>
                <w:i/>
                <w:sz w:val="18"/>
                <w:szCs w:val="18"/>
                <w:lang w:val="pt-BR"/>
              </w:rPr>
            </w:pPr>
            <w:r w:rsidRPr="00D47374">
              <w:rPr>
                <w:rFonts w:cs="Sylfaen"/>
                <w:i/>
                <w:sz w:val="18"/>
                <w:szCs w:val="18"/>
                <w:lang w:val="pt-BR"/>
              </w:rPr>
              <w:t>50 000</w:t>
            </w:r>
          </w:p>
        </w:tc>
        <w:tc>
          <w:tcPr>
            <w:tcW w:w="1614" w:type="dxa"/>
            <w:tcBorders>
              <w:top w:val="single" w:sz="12" w:space="0" w:color="auto"/>
              <w:right w:val="single" w:sz="12" w:space="0" w:color="auto"/>
            </w:tcBorders>
            <w:vAlign w:val="center"/>
          </w:tcPr>
          <w:p w14:paraId="657AC66F" w14:textId="77777777" w:rsidR="00CB5217" w:rsidRPr="00C46BB1" w:rsidRDefault="00CB5217" w:rsidP="000822AE">
            <w:pPr>
              <w:jc w:val="center"/>
              <w:rPr>
                <w:sz w:val="18"/>
                <w:szCs w:val="18"/>
              </w:rPr>
            </w:pPr>
            <w:r w:rsidRPr="00D47374">
              <w:rPr>
                <w:sz w:val="18"/>
                <w:szCs w:val="18"/>
                <w:lang w:val="hy-AM"/>
              </w:rPr>
              <w:t>2025</w:t>
            </w:r>
            <w:r>
              <w:rPr>
                <w:sz w:val="18"/>
                <w:szCs w:val="18"/>
              </w:rPr>
              <w:t>г.</w:t>
            </w:r>
            <w:r w:rsidRPr="00D47374">
              <w:rPr>
                <w:sz w:val="18"/>
                <w:szCs w:val="18"/>
                <w:lang w:val="hy-AM"/>
              </w:rPr>
              <w:t xml:space="preserve"> </w:t>
            </w:r>
            <w:r>
              <w:rPr>
                <w:sz w:val="18"/>
                <w:szCs w:val="18"/>
              </w:rPr>
              <w:t>июль</w:t>
            </w:r>
          </w:p>
        </w:tc>
      </w:tr>
      <w:tr w:rsidR="00CB5217" w:rsidRPr="000264EC" w14:paraId="515F9098" w14:textId="77777777" w:rsidTr="000822AE">
        <w:trPr>
          <w:trHeight w:val="70"/>
          <w:jc w:val="center"/>
        </w:trPr>
        <w:tc>
          <w:tcPr>
            <w:tcW w:w="1548" w:type="dxa"/>
            <w:vMerge/>
            <w:tcBorders>
              <w:left w:val="single" w:sz="12" w:space="0" w:color="auto"/>
            </w:tcBorders>
            <w:vAlign w:val="center"/>
          </w:tcPr>
          <w:p w14:paraId="6456C144" w14:textId="77777777" w:rsidR="00CB5217" w:rsidRPr="00D47374" w:rsidRDefault="00CB5217" w:rsidP="000822AE">
            <w:pPr>
              <w:jc w:val="center"/>
              <w:rPr>
                <w:rFonts w:cs="Calibri"/>
                <w:sz w:val="18"/>
                <w:szCs w:val="18"/>
                <w:lang w:val="hy-AM"/>
              </w:rPr>
            </w:pPr>
          </w:p>
        </w:tc>
        <w:tc>
          <w:tcPr>
            <w:tcW w:w="3207" w:type="dxa"/>
            <w:vMerge/>
            <w:vAlign w:val="center"/>
          </w:tcPr>
          <w:p w14:paraId="6F413F4B" w14:textId="77777777" w:rsidR="00CB5217" w:rsidRPr="00D47374" w:rsidRDefault="00CB5217" w:rsidP="000822AE">
            <w:pPr>
              <w:jc w:val="center"/>
              <w:rPr>
                <w:color w:val="000000"/>
                <w:sz w:val="18"/>
                <w:szCs w:val="18"/>
                <w:lang w:val="hy-AM"/>
              </w:rPr>
            </w:pPr>
          </w:p>
        </w:tc>
        <w:tc>
          <w:tcPr>
            <w:tcW w:w="990" w:type="dxa"/>
            <w:vMerge/>
            <w:vAlign w:val="center"/>
          </w:tcPr>
          <w:p w14:paraId="3526082C" w14:textId="77777777" w:rsidR="00CB5217" w:rsidRPr="00D47374" w:rsidRDefault="00CB5217" w:rsidP="000822AE">
            <w:pPr>
              <w:jc w:val="center"/>
              <w:rPr>
                <w:sz w:val="18"/>
                <w:szCs w:val="18"/>
                <w:lang w:val="hy-AM"/>
              </w:rPr>
            </w:pPr>
          </w:p>
        </w:tc>
        <w:tc>
          <w:tcPr>
            <w:tcW w:w="1393" w:type="dxa"/>
            <w:vMerge/>
            <w:vAlign w:val="center"/>
          </w:tcPr>
          <w:p w14:paraId="0F14576E" w14:textId="77777777" w:rsidR="00CB5217" w:rsidRPr="00D47374" w:rsidRDefault="00CB5217" w:rsidP="000822AE">
            <w:pPr>
              <w:jc w:val="center"/>
              <w:rPr>
                <w:sz w:val="18"/>
                <w:szCs w:val="18"/>
                <w:lang w:val="hy-AM"/>
              </w:rPr>
            </w:pPr>
          </w:p>
        </w:tc>
        <w:tc>
          <w:tcPr>
            <w:tcW w:w="1309" w:type="dxa"/>
            <w:gridSpan w:val="3"/>
            <w:vMerge/>
            <w:vAlign w:val="center"/>
          </w:tcPr>
          <w:p w14:paraId="1A6AC977" w14:textId="77777777" w:rsidR="00CB5217" w:rsidRPr="00D47374" w:rsidRDefault="00CB5217" w:rsidP="000822AE">
            <w:pPr>
              <w:jc w:val="center"/>
              <w:rPr>
                <w:sz w:val="18"/>
                <w:szCs w:val="18"/>
                <w:lang w:val="hy-AM"/>
              </w:rPr>
            </w:pPr>
          </w:p>
        </w:tc>
        <w:tc>
          <w:tcPr>
            <w:tcW w:w="896" w:type="dxa"/>
            <w:gridSpan w:val="3"/>
            <w:vMerge/>
            <w:vAlign w:val="center"/>
          </w:tcPr>
          <w:p w14:paraId="0DBF9E0B" w14:textId="77777777" w:rsidR="00CB5217" w:rsidRPr="00D47374" w:rsidRDefault="00CB5217" w:rsidP="000822AE">
            <w:pPr>
              <w:jc w:val="center"/>
              <w:rPr>
                <w:sz w:val="18"/>
                <w:szCs w:val="18"/>
                <w:lang w:val="hy-AM"/>
              </w:rPr>
            </w:pPr>
          </w:p>
        </w:tc>
        <w:tc>
          <w:tcPr>
            <w:tcW w:w="1598" w:type="dxa"/>
            <w:gridSpan w:val="4"/>
            <w:vMerge/>
            <w:vAlign w:val="center"/>
          </w:tcPr>
          <w:p w14:paraId="0B1ECE3C" w14:textId="77777777" w:rsidR="00CB5217" w:rsidRPr="00D47374" w:rsidRDefault="00CB5217" w:rsidP="000822AE">
            <w:pPr>
              <w:jc w:val="center"/>
              <w:rPr>
                <w:sz w:val="18"/>
                <w:szCs w:val="18"/>
                <w:lang w:val="hy-AM"/>
              </w:rPr>
            </w:pPr>
          </w:p>
        </w:tc>
        <w:tc>
          <w:tcPr>
            <w:tcW w:w="974" w:type="dxa"/>
            <w:gridSpan w:val="4"/>
            <w:vMerge/>
            <w:vAlign w:val="center"/>
          </w:tcPr>
          <w:p w14:paraId="37DA9D27" w14:textId="77777777" w:rsidR="00CB5217" w:rsidRPr="00D47374" w:rsidRDefault="00CB5217" w:rsidP="000822AE">
            <w:pPr>
              <w:jc w:val="center"/>
              <w:rPr>
                <w:sz w:val="18"/>
                <w:szCs w:val="18"/>
                <w:lang w:val="hy-AM"/>
              </w:rPr>
            </w:pPr>
          </w:p>
        </w:tc>
        <w:tc>
          <w:tcPr>
            <w:tcW w:w="1407" w:type="dxa"/>
            <w:gridSpan w:val="3"/>
            <w:vMerge/>
          </w:tcPr>
          <w:p w14:paraId="58CBB456" w14:textId="77777777" w:rsidR="00CB5217" w:rsidRPr="00D47374" w:rsidRDefault="00CB5217" w:rsidP="000822AE">
            <w:pPr>
              <w:jc w:val="center"/>
              <w:rPr>
                <w:sz w:val="18"/>
                <w:szCs w:val="18"/>
                <w:lang w:val="hy-AM"/>
              </w:rPr>
            </w:pPr>
          </w:p>
        </w:tc>
        <w:tc>
          <w:tcPr>
            <w:tcW w:w="1124" w:type="dxa"/>
            <w:gridSpan w:val="3"/>
            <w:vAlign w:val="center"/>
          </w:tcPr>
          <w:p w14:paraId="19D238E9" w14:textId="77777777" w:rsidR="00CB5217" w:rsidRPr="00D47374" w:rsidRDefault="00CB5217" w:rsidP="000822AE">
            <w:pPr>
              <w:jc w:val="center"/>
              <w:rPr>
                <w:rFonts w:cs="Sylfaen"/>
                <w:i/>
                <w:sz w:val="18"/>
                <w:szCs w:val="18"/>
                <w:lang w:val="pt-BR"/>
              </w:rPr>
            </w:pPr>
            <w:r w:rsidRPr="00D47374">
              <w:rPr>
                <w:rFonts w:cs="Sylfaen"/>
                <w:i/>
                <w:sz w:val="18"/>
                <w:szCs w:val="18"/>
                <w:lang w:val="pt-BR"/>
              </w:rPr>
              <w:t>65 000</w:t>
            </w:r>
          </w:p>
        </w:tc>
        <w:tc>
          <w:tcPr>
            <w:tcW w:w="1614" w:type="dxa"/>
            <w:tcBorders>
              <w:right w:val="single" w:sz="12" w:space="0" w:color="auto"/>
            </w:tcBorders>
            <w:vAlign w:val="center"/>
          </w:tcPr>
          <w:p w14:paraId="30DE0B2D" w14:textId="77777777" w:rsidR="00CB5217" w:rsidRPr="00C46BB1" w:rsidRDefault="00CB5217" w:rsidP="000822AE">
            <w:pPr>
              <w:jc w:val="center"/>
              <w:rPr>
                <w:sz w:val="18"/>
                <w:szCs w:val="18"/>
              </w:rPr>
            </w:pPr>
            <w:r w:rsidRPr="00D47374">
              <w:rPr>
                <w:sz w:val="18"/>
                <w:szCs w:val="18"/>
                <w:lang w:val="hy-AM"/>
              </w:rPr>
              <w:t>2025</w:t>
            </w:r>
            <w:r>
              <w:rPr>
                <w:sz w:val="18"/>
                <w:szCs w:val="18"/>
              </w:rPr>
              <w:t>г. октябрь</w:t>
            </w:r>
          </w:p>
        </w:tc>
      </w:tr>
      <w:tr w:rsidR="00CB5217" w:rsidRPr="000264EC" w14:paraId="5E520EA7" w14:textId="77777777" w:rsidTr="000822AE">
        <w:trPr>
          <w:trHeight w:val="70"/>
          <w:jc w:val="center"/>
        </w:trPr>
        <w:tc>
          <w:tcPr>
            <w:tcW w:w="1548" w:type="dxa"/>
            <w:vMerge/>
            <w:tcBorders>
              <w:left w:val="single" w:sz="12" w:space="0" w:color="auto"/>
            </w:tcBorders>
            <w:vAlign w:val="center"/>
          </w:tcPr>
          <w:p w14:paraId="5A3AE97D" w14:textId="77777777" w:rsidR="00CB5217" w:rsidRPr="00D47374" w:rsidRDefault="00CB5217" w:rsidP="000822AE">
            <w:pPr>
              <w:jc w:val="center"/>
              <w:rPr>
                <w:rFonts w:cs="Calibri"/>
                <w:sz w:val="18"/>
                <w:szCs w:val="18"/>
                <w:lang w:val="hy-AM"/>
              </w:rPr>
            </w:pPr>
          </w:p>
        </w:tc>
        <w:tc>
          <w:tcPr>
            <w:tcW w:w="3207" w:type="dxa"/>
            <w:vMerge/>
            <w:vAlign w:val="center"/>
          </w:tcPr>
          <w:p w14:paraId="211C4B2F" w14:textId="77777777" w:rsidR="00CB5217" w:rsidRPr="00D47374" w:rsidRDefault="00CB5217" w:rsidP="000822AE">
            <w:pPr>
              <w:jc w:val="center"/>
              <w:rPr>
                <w:color w:val="000000"/>
                <w:sz w:val="18"/>
                <w:szCs w:val="18"/>
                <w:lang w:val="hy-AM"/>
              </w:rPr>
            </w:pPr>
          </w:p>
        </w:tc>
        <w:tc>
          <w:tcPr>
            <w:tcW w:w="990" w:type="dxa"/>
            <w:vMerge/>
            <w:vAlign w:val="center"/>
          </w:tcPr>
          <w:p w14:paraId="557D1DB1" w14:textId="77777777" w:rsidR="00CB5217" w:rsidRPr="00D47374" w:rsidRDefault="00CB5217" w:rsidP="000822AE">
            <w:pPr>
              <w:jc w:val="center"/>
              <w:rPr>
                <w:sz w:val="18"/>
                <w:szCs w:val="18"/>
                <w:lang w:val="hy-AM"/>
              </w:rPr>
            </w:pPr>
          </w:p>
        </w:tc>
        <w:tc>
          <w:tcPr>
            <w:tcW w:w="1393" w:type="dxa"/>
            <w:vMerge/>
            <w:vAlign w:val="center"/>
          </w:tcPr>
          <w:p w14:paraId="3BE9046A" w14:textId="77777777" w:rsidR="00CB5217" w:rsidRPr="00D47374" w:rsidRDefault="00CB5217" w:rsidP="000822AE">
            <w:pPr>
              <w:jc w:val="center"/>
              <w:rPr>
                <w:sz w:val="18"/>
                <w:szCs w:val="18"/>
                <w:lang w:val="hy-AM"/>
              </w:rPr>
            </w:pPr>
          </w:p>
        </w:tc>
        <w:tc>
          <w:tcPr>
            <w:tcW w:w="1309" w:type="dxa"/>
            <w:gridSpan w:val="3"/>
            <w:vMerge/>
            <w:vAlign w:val="center"/>
          </w:tcPr>
          <w:p w14:paraId="755B2CAC" w14:textId="77777777" w:rsidR="00CB5217" w:rsidRPr="00D47374" w:rsidRDefault="00CB5217" w:rsidP="000822AE">
            <w:pPr>
              <w:jc w:val="center"/>
              <w:rPr>
                <w:sz w:val="18"/>
                <w:szCs w:val="18"/>
                <w:lang w:val="hy-AM"/>
              </w:rPr>
            </w:pPr>
          </w:p>
        </w:tc>
        <w:tc>
          <w:tcPr>
            <w:tcW w:w="896" w:type="dxa"/>
            <w:gridSpan w:val="3"/>
            <w:vMerge/>
            <w:vAlign w:val="center"/>
          </w:tcPr>
          <w:p w14:paraId="45CDBE57" w14:textId="77777777" w:rsidR="00CB5217" w:rsidRPr="00D47374" w:rsidRDefault="00CB5217" w:rsidP="000822AE">
            <w:pPr>
              <w:jc w:val="center"/>
              <w:rPr>
                <w:sz w:val="18"/>
                <w:szCs w:val="18"/>
                <w:lang w:val="hy-AM"/>
              </w:rPr>
            </w:pPr>
          </w:p>
        </w:tc>
        <w:tc>
          <w:tcPr>
            <w:tcW w:w="1598" w:type="dxa"/>
            <w:gridSpan w:val="4"/>
            <w:vMerge/>
            <w:vAlign w:val="center"/>
          </w:tcPr>
          <w:p w14:paraId="010BF330" w14:textId="77777777" w:rsidR="00CB5217" w:rsidRPr="00D47374" w:rsidRDefault="00CB5217" w:rsidP="000822AE">
            <w:pPr>
              <w:jc w:val="center"/>
              <w:rPr>
                <w:sz w:val="18"/>
                <w:szCs w:val="18"/>
                <w:lang w:val="hy-AM"/>
              </w:rPr>
            </w:pPr>
          </w:p>
        </w:tc>
        <w:tc>
          <w:tcPr>
            <w:tcW w:w="974" w:type="dxa"/>
            <w:gridSpan w:val="4"/>
            <w:vMerge/>
            <w:vAlign w:val="center"/>
          </w:tcPr>
          <w:p w14:paraId="427D3B46" w14:textId="77777777" w:rsidR="00CB5217" w:rsidRPr="00D47374" w:rsidRDefault="00CB5217" w:rsidP="000822AE">
            <w:pPr>
              <w:jc w:val="center"/>
              <w:rPr>
                <w:sz w:val="18"/>
                <w:szCs w:val="18"/>
                <w:lang w:val="hy-AM"/>
              </w:rPr>
            </w:pPr>
          </w:p>
        </w:tc>
        <w:tc>
          <w:tcPr>
            <w:tcW w:w="1407" w:type="dxa"/>
            <w:gridSpan w:val="3"/>
            <w:vMerge/>
          </w:tcPr>
          <w:p w14:paraId="5957C72B" w14:textId="77777777" w:rsidR="00CB5217" w:rsidRPr="00D47374" w:rsidRDefault="00CB5217" w:rsidP="000822AE">
            <w:pPr>
              <w:jc w:val="center"/>
              <w:rPr>
                <w:sz w:val="18"/>
                <w:szCs w:val="18"/>
                <w:lang w:val="hy-AM"/>
              </w:rPr>
            </w:pPr>
          </w:p>
        </w:tc>
        <w:tc>
          <w:tcPr>
            <w:tcW w:w="1124" w:type="dxa"/>
            <w:gridSpan w:val="3"/>
            <w:vAlign w:val="center"/>
          </w:tcPr>
          <w:p w14:paraId="1780A0A7" w14:textId="77777777" w:rsidR="00CB5217" w:rsidRPr="00D47374" w:rsidRDefault="00CB5217" w:rsidP="000822AE">
            <w:pPr>
              <w:jc w:val="center"/>
              <w:rPr>
                <w:rFonts w:cs="Sylfaen"/>
                <w:i/>
                <w:sz w:val="18"/>
                <w:szCs w:val="18"/>
                <w:lang w:val="pt-BR"/>
              </w:rPr>
            </w:pPr>
            <w:r w:rsidRPr="00D47374">
              <w:rPr>
                <w:rFonts w:cs="Sylfaen"/>
                <w:i/>
                <w:sz w:val="18"/>
                <w:szCs w:val="18"/>
                <w:lang w:val="hy-AM"/>
              </w:rPr>
              <w:t>12</w:t>
            </w:r>
            <w:r w:rsidRPr="00D47374">
              <w:rPr>
                <w:rFonts w:cs="Sylfaen"/>
                <w:i/>
                <w:sz w:val="18"/>
                <w:szCs w:val="18"/>
                <w:lang w:val="pt-BR"/>
              </w:rPr>
              <w:t>5 000</w:t>
            </w:r>
          </w:p>
        </w:tc>
        <w:tc>
          <w:tcPr>
            <w:tcW w:w="1614" w:type="dxa"/>
            <w:tcBorders>
              <w:right w:val="single" w:sz="12" w:space="0" w:color="auto"/>
            </w:tcBorders>
            <w:vAlign w:val="center"/>
          </w:tcPr>
          <w:p w14:paraId="3C9FECF4" w14:textId="77777777" w:rsidR="00CB5217" w:rsidRPr="00C46BB1" w:rsidRDefault="00CB5217" w:rsidP="000822AE">
            <w:pPr>
              <w:jc w:val="center"/>
              <w:rPr>
                <w:sz w:val="18"/>
                <w:szCs w:val="18"/>
              </w:rPr>
            </w:pPr>
            <w:r w:rsidRPr="00D47374">
              <w:rPr>
                <w:sz w:val="18"/>
                <w:szCs w:val="18"/>
                <w:lang w:val="hy-AM"/>
              </w:rPr>
              <w:t>2026</w:t>
            </w:r>
            <w:r>
              <w:rPr>
                <w:sz w:val="18"/>
                <w:szCs w:val="18"/>
              </w:rPr>
              <w:t>г.</w:t>
            </w:r>
          </w:p>
        </w:tc>
      </w:tr>
      <w:tr w:rsidR="00CB5217" w:rsidRPr="000264EC" w14:paraId="2EB49E2C" w14:textId="77777777" w:rsidTr="000822AE">
        <w:trPr>
          <w:trHeight w:val="70"/>
          <w:jc w:val="center"/>
        </w:trPr>
        <w:tc>
          <w:tcPr>
            <w:tcW w:w="1548" w:type="dxa"/>
            <w:vMerge/>
            <w:tcBorders>
              <w:left w:val="single" w:sz="12" w:space="0" w:color="auto"/>
            </w:tcBorders>
            <w:vAlign w:val="center"/>
          </w:tcPr>
          <w:p w14:paraId="0D08F77C" w14:textId="77777777" w:rsidR="00CB5217" w:rsidRPr="00D47374" w:rsidRDefault="00CB5217" w:rsidP="000822AE">
            <w:pPr>
              <w:jc w:val="center"/>
              <w:rPr>
                <w:rFonts w:cs="Calibri"/>
                <w:sz w:val="18"/>
                <w:szCs w:val="18"/>
                <w:lang w:val="hy-AM"/>
              </w:rPr>
            </w:pPr>
          </w:p>
        </w:tc>
        <w:tc>
          <w:tcPr>
            <w:tcW w:w="3207" w:type="dxa"/>
            <w:vMerge/>
            <w:vAlign w:val="center"/>
          </w:tcPr>
          <w:p w14:paraId="2C0B0938" w14:textId="77777777" w:rsidR="00CB5217" w:rsidRPr="00D47374" w:rsidRDefault="00CB5217" w:rsidP="000822AE">
            <w:pPr>
              <w:jc w:val="center"/>
              <w:rPr>
                <w:color w:val="000000"/>
                <w:sz w:val="18"/>
                <w:szCs w:val="18"/>
                <w:lang w:val="hy-AM"/>
              </w:rPr>
            </w:pPr>
          </w:p>
        </w:tc>
        <w:tc>
          <w:tcPr>
            <w:tcW w:w="990" w:type="dxa"/>
            <w:vMerge/>
            <w:vAlign w:val="center"/>
          </w:tcPr>
          <w:p w14:paraId="3E6D7386" w14:textId="77777777" w:rsidR="00CB5217" w:rsidRPr="00D47374" w:rsidRDefault="00CB5217" w:rsidP="000822AE">
            <w:pPr>
              <w:jc w:val="center"/>
              <w:rPr>
                <w:sz w:val="18"/>
                <w:szCs w:val="18"/>
                <w:lang w:val="hy-AM"/>
              </w:rPr>
            </w:pPr>
          </w:p>
        </w:tc>
        <w:tc>
          <w:tcPr>
            <w:tcW w:w="1393" w:type="dxa"/>
            <w:vMerge/>
            <w:vAlign w:val="center"/>
          </w:tcPr>
          <w:p w14:paraId="07F5AEC7" w14:textId="77777777" w:rsidR="00CB5217" w:rsidRPr="00D47374" w:rsidRDefault="00CB5217" w:rsidP="000822AE">
            <w:pPr>
              <w:jc w:val="center"/>
              <w:rPr>
                <w:sz w:val="18"/>
                <w:szCs w:val="18"/>
                <w:lang w:val="hy-AM"/>
              </w:rPr>
            </w:pPr>
          </w:p>
        </w:tc>
        <w:tc>
          <w:tcPr>
            <w:tcW w:w="1309" w:type="dxa"/>
            <w:gridSpan w:val="3"/>
            <w:vMerge/>
            <w:vAlign w:val="center"/>
          </w:tcPr>
          <w:p w14:paraId="773ECCA0" w14:textId="77777777" w:rsidR="00CB5217" w:rsidRPr="00D47374" w:rsidRDefault="00CB5217" w:rsidP="000822AE">
            <w:pPr>
              <w:jc w:val="center"/>
              <w:rPr>
                <w:sz w:val="18"/>
                <w:szCs w:val="18"/>
                <w:lang w:val="hy-AM"/>
              </w:rPr>
            </w:pPr>
          </w:p>
        </w:tc>
        <w:tc>
          <w:tcPr>
            <w:tcW w:w="896" w:type="dxa"/>
            <w:gridSpan w:val="3"/>
            <w:vMerge/>
            <w:vAlign w:val="center"/>
          </w:tcPr>
          <w:p w14:paraId="3F3D0924" w14:textId="77777777" w:rsidR="00CB5217" w:rsidRPr="00D47374" w:rsidRDefault="00CB5217" w:rsidP="000822AE">
            <w:pPr>
              <w:jc w:val="center"/>
              <w:rPr>
                <w:sz w:val="18"/>
                <w:szCs w:val="18"/>
                <w:lang w:val="hy-AM"/>
              </w:rPr>
            </w:pPr>
          </w:p>
        </w:tc>
        <w:tc>
          <w:tcPr>
            <w:tcW w:w="1598" w:type="dxa"/>
            <w:gridSpan w:val="4"/>
            <w:vMerge/>
            <w:vAlign w:val="center"/>
          </w:tcPr>
          <w:p w14:paraId="23947D07" w14:textId="77777777" w:rsidR="00CB5217" w:rsidRPr="00D47374" w:rsidRDefault="00CB5217" w:rsidP="000822AE">
            <w:pPr>
              <w:jc w:val="center"/>
              <w:rPr>
                <w:sz w:val="18"/>
                <w:szCs w:val="18"/>
                <w:lang w:val="hy-AM"/>
              </w:rPr>
            </w:pPr>
          </w:p>
        </w:tc>
        <w:tc>
          <w:tcPr>
            <w:tcW w:w="974" w:type="dxa"/>
            <w:gridSpan w:val="4"/>
            <w:vMerge/>
            <w:vAlign w:val="center"/>
          </w:tcPr>
          <w:p w14:paraId="128D2BF2" w14:textId="77777777" w:rsidR="00CB5217" w:rsidRPr="00D47374" w:rsidRDefault="00CB5217" w:rsidP="000822AE">
            <w:pPr>
              <w:jc w:val="center"/>
              <w:rPr>
                <w:sz w:val="18"/>
                <w:szCs w:val="18"/>
                <w:lang w:val="hy-AM"/>
              </w:rPr>
            </w:pPr>
          </w:p>
        </w:tc>
        <w:tc>
          <w:tcPr>
            <w:tcW w:w="1407" w:type="dxa"/>
            <w:gridSpan w:val="3"/>
            <w:vMerge/>
          </w:tcPr>
          <w:p w14:paraId="4CDB9172" w14:textId="77777777" w:rsidR="00CB5217" w:rsidRPr="00D47374" w:rsidRDefault="00CB5217" w:rsidP="000822AE">
            <w:pPr>
              <w:jc w:val="center"/>
              <w:rPr>
                <w:sz w:val="18"/>
                <w:szCs w:val="18"/>
                <w:lang w:val="hy-AM"/>
              </w:rPr>
            </w:pPr>
          </w:p>
        </w:tc>
        <w:tc>
          <w:tcPr>
            <w:tcW w:w="1124" w:type="dxa"/>
            <w:gridSpan w:val="3"/>
            <w:vAlign w:val="center"/>
          </w:tcPr>
          <w:p w14:paraId="1E67948A" w14:textId="77777777" w:rsidR="00CB5217" w:rsidRPr="00D47374" w:rsidRDefault="00CB5217" w:rsidP="000822AE">
            <w:pPr>
              <w:jc w:val="center"/>
              <w:rPr>
                <w:rFonts w:cs="Sylfaen"/>
                <w:i/>
                <w:sz w:val="18"/>
                <w:szCs w:val="18"/>
                <w:lang w:val="hy-AM"/>
              </w:rPr>
            </w:pPr>
            <w:r w:rsidRPr="00D47374">
              <w:rPr>
                <w:rFonts w:cs="Sylfaen"/>
                <w:i/>
                <w:sz w:val="18"/>
                <w:szCs w:val="18"/>
                <w:lang w:val="hy-AM"/>
              </w:rPr>
              <w:t>120 000</w:t>
            </w:r>
          </w:p>
        </w:tc>
        <w:tc>
          <w:tcPr>
            <w:tcW w:w="1614" w:type="dxa"/>
            <w:tcBorders>
              <w:right w:val="single" w:sz="12" w:space="0" w:color="auto"/>
            </w:tcBorders>
            <w:vAlign w:val="center"/>
          </w:tcPr>
          <w:p w14:paraId="06BA289C" w14:textId="77777777" w:rsidR="00CB5217" w:rsidRPr="00D47374" w:rsidRDefault="00CB5217" w:rsidP="000822AE">
            <w:pPr>
              <w:jc w:val="center"/>
              <w:rPr>
                <w:sz w:val="18"/>
                <w:szCs w:val="18"/>
                <w:lang w:val="hy-AM"/>
              </w:rPr>
            </w:pPr>
            <w:r w:rsidRPr="00D47374">
              <w:rPr>
                <w:sz w:val="18"/>
                <w:szCs w:val="18"/>
                <w:lang w:val="hy-AM"/>
              </w:rPr>
              <w:t>2027</w:t>
            </w:r>
            <w:r>
              <w:rPr>
                <w:sz w:val="18"/>
                <w:szCs w:val="18"/>
              </w:rPr>
              <w:t>г.</w:t>
            </w:r>
          </w:p>
        </w:tc>
      </w:tr>
      <w:tr w:rsidR="00CB5217" w:rsidRPr="00773404" w14:paraId="77EF8B54" w14:textId="77777777" w:rsidTr="000822AE">
        <w:trPr>
          <w:trHeight w:val="622"/>
          <w:jc w:val="center"/>
        </w:trPr>
        <w:tc>
          <w:tcPr>
            <w:tcW w:w="16060" w:type="dxa"/>
            <w:gridSpan w:val="25"/>
            <w:tcBorders>
              <w:left w:val="single" w:sz="12" w:space="0" w:color="auto"/>
              <w:right w:val="single" w:sz="12" w:space="0" w:color="auto"/>
            </w:tcBorders>
            <w:vAlign w:val="center"/>
          </w:tcPr>
          <w:p w14:paraId="6224CBFC"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777B93F8" w14:textId="77777777" w:rsidR="008E3B79" w:rsidRPr="00DD7AEF" w:rsidRDefault="008E3B79" w:rsidP="008E3B79">
            <w:pPr>
              <w:jc w:val="both"/>
              <w:rPr>
                <w:rFonts w:cs="Calibri"/>
                <w:color w:val="000000"/>
                <w:sz w:val="20"/>
              </w:rPr>
            </w:pPr>
            <w:r w:rsidRPr="00DD7AEF">
              <w:rPr>
                <w:rFonts w:cs="Calibri"/>
                <w:color w:val="000000"/>
                <w:sz w:val="20"/>
                <w:lang w:val="hy-AM"/>
              </w:rPr>
              <w:t>Флакон/ампула или шприц-тюбик с иглой или без игла, содержащий 1 дозу жидкой, шестивалентной вакцины</w:t>
            </w:r>
            <w:r w:rsidRPr="002F1F78">
              <w:rPr>
                <w:rFonts w:cs="Calibri"/>
                <w:color w:val="000000"/>
                <w:sz w:val="20"/>
                <w:lang w:val="hy-AM"/>
              </w:rPr>
              <w:t xml:space="preserve"> против коклюша (неклеточный компонент), дифтерии, столбняка, полиомиелита (инактивированная), гемофильной инфекции В, гепатита В</w:t>
            </w:r>
            <w:r w:rsidRPr="00DD7AEF">
              <w:rPr>
                <w:rFonts w:cs="Calibri"/>
                <w:color w:val="000000"/>
                <w:sz w:val="20"/>
                <w:lang w:val="hy-AM"/>
              </w:rPr>
              <w:t>.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w:t>
            </w:r>
            <w:r w:rsidRPr="00DD7AEF">
              <w:rPr>
                <w:rFonts w:cs="Calibri"/>
                <w:color w:val="000000"/>
                <w:sz w:val="20"/>
              </w:rPr>
              <w:t>, не замораживать</w:t>
            </w:r>
            <w:r w:rsidRPr="00DD7AEF">
              <w:rPr>
                <w:rFonts w:cs="Calibri"/>
                <w:color w:val="000000"/>
                <w:sz w:val="20"/>
                <w:lang w:val="hy-AM"/>
              </w:rPr>
              <w:t>. 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 со следующей документацией.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5AE89185" w14:textId="77777777" w:rsidR="008E3B79" w:rsidRPr="00DD7AEF" w:rsidRDefault="008E3B79" w:rsidP="008E3B79">
            <w:pPr>
              <w:jc w:val="both"/>
              <w:rPr>
                <w:rFonts w:cs="Calibri"/>
                <w:color w:val="000000"/>
                <w:sz w:val="20"/>
                <w:lang w:val="hy-AM"/>
              </w:rPr>
            </w:pPr>
            <w:r w:rsidRPr="00DD7AEF">
              <w:rPr>
                <w:rFonts w:cs="Calibri"/>
                <w:color w:val="000000"/>
                <w:sz w:val="20"/>
                <w:lang w:val="hy-AM"/>
              </w:rPr>
              <w:t>Срок годности вакцины при доставке:</w:t>
            </w:r>
          </w:p>
          <w:p w14:paraId="2723820C" w14:textId="77777777" w:rsidR="008E3B79" w:rsidRDefault="008E3B79" w:rsidP="008E3B79">
            <w:pPr>
              <w:jc w:val="both"/>
              <w:rPr>
                <w:rFonts w:cs="Calibri"/>
                <w:color w:val="000000"/>
                <w:sz w:val="20"/>
                <w:lang w:val="hy-AM"/>
              </w:rPr>
            </w:pPr>
            <w:proofErr w:type="gramStart"/>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w:t>
            </w:r>
            <w:proofErr w:type="gramEnd"/>
            <w:r w:rsidRPr="00A821ED">
              <w:rPr>
                <w:rFonts w:cs="Calibri"/>
                <w:color w:val="000000"/>
                <w:sz w:val="20"/>
                <w:lang w:val="hy-AM"/>
              </w:rPr>
              <w:t xml:space="preserve"> средства со сроком годности 2,5 года и более должны иметь остаточный срок годности не менее 24 месяцев на момент поставки.</w:t>
            </w:r>
          </w:p>
          <w:p w14:paraId="1840BAF6" w14:textId="77777777" w:rsidR="008E3B79" w:rsidRPr="00066FA3" w:rsidRDefault="008E3B79" w:rsidP="008E3B79">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0651367A" w14:textId="77777777" w:rsidR="008E3B79" w:rsidRPr="00066FA3" w:rsidRDefault="008E3B79" w:rsidP="008E3B79">
            <w:pPr>
              <w:jc w:val="both"/>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066FA3">
              <w:rPr>
                <w:rFonts w:cs="Calibri"/>
                <w:color w:val="000000"/>
                <w:sz w:val="20"/>
              </w:rPr>
              <w:t>.</w:t>
            </w:r>
          </w:p>
          <w:p w14:paraId="74A3A841" w14:textId="77777777" w:rsidR="008E3B79" w:rsidRPr="00DD7AEF" w:rsidRDefault="008E3B79" w:rsidP="008E3B79">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457ABFD2" w14:textId="77777777" w:rsidR="008E3B79" w:rsidRPr="00DD7AEF" w:rsidRDefault="008E3B79" w:rsidP="008E3B79">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4955B437" w14:textId="111DBF06" w:rsidR="00CB5217" w:rsidRPr="00311ED2" w:rsidRDefault="008E3B79" w:rsidP="008E3B79">
            <w:pPr>
              <w:jc w:val="both"/>
              <w:rPr>
                <w:rFonts w:cs="Sylfaen"/>
                <w:i/>
                <w:sz w:val="18"/>
                <w:szCs w:val="18"/>
                <w:lang w:val="hy-AM"/>
              </w:rPr>
            </w:pPr>
            <w:r w:rsidRPr="00122843">
              <w:rPr>
                <w:rFonts w:cs="Calibri"/>
                <w:color w:val="000000"/>
                <w:sz w:val="20"/>
              </w:rPr>
              <w:lastRenderedPageBreak/>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r>
              <w:rPr>
                <w:rFonts w:ascii="Calibri" w:hAnsi="Calibri" w:cs="Calibri"/>
                <w:color w:val="000000"/>
                <w:sz w:val="20"/>
              </w:rPr>
              <w:t>)</w:t>
            </w:r>
            <w:r>
              <w:rPr>
                <w:rFonts w:cs="Calibri"/>
                <w:color w:val="000000"/>
                <w:sz w:val="20"/>
                <w:lang w:val="hy-AM"/>
              </w:rPr>
              <w:t>.</w:t>
            </w:r>
          </w:p>
        </w:tc>
      </w:tr>
      <w:tr w:rsidR="00CB5217" w:rsidRPr="000264EC" w14:paraId="0F033A55" w14:textId="77777777" w:rsidTr="000822AE">
        <w:trPr>
          <w:trHeight w:val="50"/>
          <w:jc w:val="center"/>
        </w:trPr>
        <w:tc>
          <w:tcPr>
            <w:tcW w:w="1548" w:type="dxa"/>
            <w:vMerge w:val="restart"/>
            <w:tcBorders>
              <w:top w:val="single" w:sz="12" w:space="0" w:color="auto"/>
              <w:left w:val="single" w:sz="12" w:space="0" w:color="auto"/>
            </w:tcBorders>
            <w:vAlign w:val="center"/>
          </w:tcPr>
          <w:p w14:paraId="3BC0FE31" w14:textId="77777777" w:rsidR="00CB5217" w:rsidRPr="00D47374" w:rsidRDefault="00CB5217" w:rsidP="00CB5217">
            <w:pPr>
              <w:jc w:val="center"/>
              <w:rPr>
                <w:rFonts w:cs="Calibri"/>
                <w:color w:val="000000"/>
                <w:sz w:val="18"/>
                <w:szCs w:val="18"/>
              </w:rPr>
            </w:pPr>
            <w:r w:rsidRPr="00D47374">
              <w:rPr>
                <w:b/>
                <w:bCs/>
                <w:sz w:val="18"/>
                <w:szCs w:val="18"/>
                <w:lang w:val="hy-AM"/>
              </w:rPr>
              <w:lastRenderedPageBreak/>
              <w:t>2</w:t>
            </w:r>
          </w:p>
        </w:tc>
        <w:tc>
          <w:tcPr>
            <w:tcW w:w="3207" w:type="dxa"/>
            <w:vMerge w:val="restart"/>
            <w:tcBorders>
              <w:top w:val="single" w:sz="12" w:space="0" w:color="auto"/>
            </w:tcBorders>
            <w:vAlign w:val="center"/>
          </w:tcPr>
          <w:p w14:paraId="75E46E32" w14:textId="77777777" w:rsidR="00CB5217" w:rsidRPr="005C25D3" w:rsidRDefault="00CB5217" w:rsidP="00CB5217">
            <w:pPr>
              <w:rPr>
                <w:rFonts w:cs="Calibri"/>
                <w:color w:val="000000"/>
                <w:sz w:val="20"/>
                <w:szCs w:val="20"/>
                <w:lang w:val="hy-AM"/>
              </w:rPr>
            </w:pPr>
            <w:r w:rsidRPr="00D506B7">
              <w:rPr>
                <w:rFonts w:cs="Arial"/>
                <w:sz w:val="20"/>
                <w:szCs w:val="20"/>
              </w:rPr>
              <w:t>Вакцина против сезонного гриппа</w:t>
            </w:r>
          </w:p>
        </w:tc>
        <w:tc>
          <w:tcPr>
            <w:tcW w:w="990" w:type="dxa"/>
            <w:vMerge w:val="restart"/>
            <w:tcBorders>
              <w:top w:val="single" w:sz="12" w:space="0" w:color="auto"/>
            </w:tcBorders>
            <w:vAlign w:val="center"/>
          </w:tcPr>
          <w:p w14:paraId="5764708B" w14:textId="77777777" w:rsidR="00CB5217" w:rsidRPr="00D47374" w:rsidRDefault="00CB5217" w:rsidP="00CB5217">
            <w:pPr>
              <w:jc w:val="center"/>
              <w:rPr>
                <w:sz w:val="18"/>
                <w:szCs w:val="18"/>
              </w:rPr>
            </w:pPr>
          </w:p>
        </w:tc>
        <w:tc>
          <w:tcPr>
            <w:tcW w:w="1393" w:type="dxa"/>
            <w:vMerge w:val="restart"/>
            <w:tcBorders>
              <w:top w:val="single" w:sz="12" w:space="0" w:color="auto"/>
            </w:tcBorders>
            <w:vAlign w:val="center"/>
          </w:tcPr>
          <w:p w14:paraId="433E726B" w14:textId="77777777" w:rsidR="00CB5217" w:rsidRPr="00D47374" w:rsidRDefault="00CB5217" w:rsidP="00CB5217">
            <w:pPr>
              <w:jc w:val="center"/>
              <w:rPr>
                <w:sz w:val="18"/>
                <w:szCs w:val="18"/>
              </w:rPr>
            </w:pPr>
            <w:r w:rsidRPr="00B625FF">
              <w:rPr>
                <w:sz w:val="20"/>
                <w:szCs w:val="20"/>
              </w:rPr>
              <w:t>Излагается ниже</w:t>
            </w:r>
          </w:p>
        </w:tc>
        <w:tc>
          <w:tcPr>
            <w:tcW w:w="1309" w:type="dxa"/>
            <w:gridSpan w:val="3"/>
            <w:vMerge w:val="restart"/>
            <w:tcBorders>
              <w:top w:val="single" w:sz="12" w:space="0" w:color="auto"/>
            </w:tcBorders>
            <w:vAlign w:val="center"/>
          </w:tcPr>
          <w:p w14:paraId="4DB83841" w14:textId="77777777" w:rsidR="00CB5217" w:rsidRPr="00D47374" w:rsidRDefault="00CB5217" w:rsidP="00CB5217">
            <w:pPr>
              <w:jc w:val="center"/>
              <w:rPr>
                <w:sz w:val="18"/>
                <w:szCs w:val="18"/>
              </w:rPr>
            </w:pPr>
            <w:r w:rsidRPr="00B625FF">
              <w:rPr>
                <w:rFonts w:cs="GHEA Grapalat"/>
                <w:sz w:val="20"/>
                <w:szCs w:val="20"/>
              </w:rPr>
              <w:t>доза</w:t>
            </w:r>
          </w:p>
        </w:tc>
        <w:tc>
          <w:tcPr>
            <w:tcW w:w="896" w:type="dxa"/>
            <w:gridSpan w:val="3"/>
            <w:vMerge w:val="restart"/>
            <w:tcBorders>
              <w:top w:val="single" w:sz="12" w:space="0" w:color="auto"/>
            </w:tcBorders>
            <w:vAlign w:val="center"/>
          </w:tcPr>
          <w:p w14:paraId="2F52F719" w14:textId="77777777" w:rsidR="00CB5217" w:rsidRPr="00D47374" w:rsidRDefault="00CB5217" w:rsidP="00CB5217">
            <w:pPr>
              <w:jc w:val="center"/>
              <w:rPr>
                <w:sz w:val="18"/>
                <w:szCs w:val="18"/>
              </w:rPr>
            </w:pPr>
            <w:r w:rsidRPr="00D47374">
              <w:rPr>
                <w:sz w:val="18"/>
                <w:szCs w:val="18"/>
                <w:lang w:val="hy-AM"/>
              </w:rPr>
              <w:t>2797</w:t>
            </w:r>
          </w:p>
        </w:tc>
        <w:tc>
          <w:tcPr>
            <w:tcW w:w="1598" w:type="dxa"/>
            <w:gridSpan w:val="4"/>
            <w:vMerge w:val="restart"/>
            <w:tcBorders>
              <w:top w:val="single" w:sz="12" w:space="0" w:color="auto"/>
            </w:tcBorders>
            <w:vAlign w:val="center"/>
          </w:tcPr>
          <w:p w14:paraId="1CDE39A0" w14:textId="77777777" w:rsidR="00CB5217" w:rsidRPr="00D47374" w:rsidRDefault="00CB5217" w:rsidP="00CB5217">
            <w:pPr>
              <w:jc w:val="center"/>
              <w:rPr>
                <w:sz w:val="18"/>
                <w:szCs w:val="18"/>
                <w:lang w:val="hy-AM"/>
              </w:rPr>
            </w:pPr>
            <w:r w:rsidRPr="00D47374">
              <w:rPr>
                <w:sz w:val="18"/>
                <w:szCs w:val="18"/>
                <w:lang w:val="hy-AM"/>
              </w:rPr>
              <w:t>1 734 140 000</w:t>
            </w:r>
          </w:p>
        </w:tc>
        <w:tc>
          <w:tcPr>
            <w:tcW w:w="974" w:type="dxa"/>
            <w:gridSpan w:val="4"/>
            <w:vMerge w:val="restart"/>
            <w:tcBorders>
              <w:top w:val="single" w:sz="12" w:space="0" w:color="auto"/>
            </w:tcBorders>
            <w:vAlign w:val="center"/>
          </w:tcPr>
          <w:p w14:paraId="145563CD" w14:textId="77777777" w:rsidR="00CB5217" w:rsidRPr="00D47374" w:rsidRDefault="00CB5217" w:rsidP="00CB5217">
            <w:pPr>
              <w:jc w:val="center"/>
              <w:rPr>
                <w:sz w:val="18"/>
                <w:szCs w:val="18"/>
                <w:lang w:val="hy-AM"/>
              </w:rPr>
            </w:pPr>
            <w:r w:rsidRPr="00D47374">
              <w:rPr>
                <w:sz w:val="18"/>
                <w:szCs w:val="18"/>
                <w:lang w:val="hy-AM"/>
              </w:rPr>
              <w:t>620 000</w:t>
            </w:r>
          </w:p>
        </w:tc>
        <w:tc>
          <w:tcPr>
            <w:tcW w:w="1448" w:type="dxa"/>
            <w:gridSpan w:val="4"/>
            <w:vMerge w:val="restart"/>
            <w:tcBorders>
              <w:top w:val="single" w:sz="12" w:space="0" w:color="auto"/>
            </w:tcBorders>
            <w:vAlign w:val="center"/>
          </w:tcPr>
          <w:p w14:paraId="2AE27D8D" w14:textId="3D350461" w:rsidR="00CB5217" w:rsidRPr="00D47374" w:rsidRDefault="00CB5217" w:rsidP="00CB5217">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3" w:type="dxa"/>
            <w:gridSpan w:val="2"/>
            <w:tcBorders>
              <w:top w:val="single" w:sz="12" w:space="0" w:color="auto"/>
            </w:tcBorders>
            <w:vAlign w:val="center"/>
          </w:tcPr>
          <w:p w14:paraId="4DF7480A" w14:textId="77777777" w:rsidR="00CB5217" w:rsidRPr="00D47374" w:rsidRDefault="00CB5217" w:rsidP="00CB5217">
            <w:pPr>
              <w:jc w:val="center"/>
              <w:rPr>
                <w:rFonts w:cs="Sylfaen"/>
                <w:i/>
                <w:sz w:val="18"/>
                <w:szCs w:val="18"/>
                <w:lang w:val="pt-BR"/>
              </w:rPr>
            </w:pPr>
            <w:r w:rsidRPr="00D47374">
              <w:rPr>
                <w:rFonts w:cs="Sylfaen"/>
                <w:i/>
                <w:sz w:val="18"/>
                <w:szCs w:val="18"/>
                <w:lang w:val="pt-BR"/>
              </w:rPr>
              <w:t>200 000</w:t>
            </w:r>
          </w:p>
        </w:tc>
        <w:tc>
          <w:tcPr>
            <w:tcW w:w="1614" w:type="dxa"/>
            <w:tcBorders>
              <w:top w:val="single" w:sz="12" w:space="0" w:color="auto"/>
              <w:right w:val="single" w:sz="12" w:space="0" w:color="auto"/>
            </w:tcBorders>
            <w:vAlign w:val="center"/>
          </w:tcPr>
          <w:p w14:paraId="22937BDB" w14:textId="77777777" w:rsidR="00CB5217" w:rsidRPr="00C46BB1" w:rsidRDefault="00CB5217" w:rsidP="00CB5217">
            <w:pPr>
              <w:jc w:val="center"/>
              <w:rPr>
                <w:sz w:val="18"/>
                <w:szCs w:val="18"/>
              </w:rPr>
            </w:pPr>
            <w:r w:rsidRPr="00D47374">
              <w:rPr>
                <w:sz w:val="18"/>
                <w:szCs w:val="18"/>
                <w:lang w:val="hy-AM"/>
              </w:rPr>
              <w:t>2025</w:t>
            </w:r>
            <w:r>
              <w:rPr>
                <w:sz w:val="18"/>
                <w:szCs w:val="18"/>
              </w:rPr>
              <w:t>г.</w:t>
            </w:r>
            <w:r w:rsidRPr="00D47374">
              <w:rPr>
                <w:sz w:val="18"/>
                <w:szCs w:val="18"/>
                <w:lang w:val="hy-AM"/>
              </w:rPr>
              <w:t xml:space="preserve"> </w:t>
            </w:r>
            <w:r>
              <w:rPr>
                <w:sz w:val="18"/>
                <w:szCs w:val="18"/>
              </w:rPr>
              <w:t>август</w:t>
            </w:r>
          </w:p>
        </w:tc>
      </w:tr>
      <w:tr w:rsidR="00CB5217" w:rsidRPr="000264EC" w14:paraId="4ECAA9AC" w14:textId="77777777" w:rsidTr="000822AE">
        <w:trPr>
          <w:trHeight w:val="70"/>
          <w:jc w:val="center"/>
        </w:trPr>
        <w:tc>
          <w:tcPr>
            <w:tcW w:w="1548" w:type="dxa"/>
            <w:vMerge/>
            <w:tcBorders>
              <w:left w:val="single" w:sz="12" w:space="0" w:color="auto"/>
            </w:tcBorders>
            <w:vAlign w:val="center"/>
          </w:tcPr>
          <w:p w14:paraId="09E18415" w14:textId="77777777" w:rsidR="00CB5217" w:rsidRPr="00D47374" w:rsidRDefault="00CB5217" w:rsidP="000822AE">
            <w:pPr>
              <w:jc w:val="center"/>
              <w:rPr>
                <w:rFonts w:cs="Calibri"/>
                <w:sz w:val="18"/>
                <w:szCs w:val="18"/>
                <w:lang w:val="hy-AM"/>
              </w:rPr>
            </w:pPr>
          </w:p>
        </w:tc>
        <w:tc>
          <w:tcPr>
            <w:tcW w:w="3207" w:type="dxa"/>
            <w:vMerge/>
            <w:vAlign w:val="center"/>
          </w:tcPr>
          <w:p w14:paraId="2B94CBC2" w14:textId="77777777" w:rsidR="00CB5217" w:rsidRPr="00D47374" w:rsidRDefault="00CB5217" w:rsidP="000822AE">
            <w:pPr>
              <w:jc w:val="center"/>
              <w:rPr>
                <w:color w:val="000000"/>
                <w:sz w:val="18"/>
                <w:szCs w:val="18"/>
                <w:lang w:val="hy-AM"/>
              </w:rPr>
            </w:pPr>
          </w:p>
        </w:tc>
        <w:tc>
          <w:tcPr>
            <w:tcW w:w="990" w:type="dxa"/>
            <w:vMerge/>
            <w:vAlign w:val="center"/>
          </w:tcPr>
          <w:p w14:paraId="065998D0" w14:textId="77777777" w:rsidR="00CB5217" w:rsidRPr="00D47374" w:rsidRDefault="00CB5217" w:rsidP="000822AE">
            <w:pPr>
              <w:jc w:val="center"/>
              <w:rPr>
                <w:sz w:val="18"/>
                <w:szCs w:val="18"/>
                <w:lang w:val="hy-AM"/>
              </w:rPr>
            </w:pPr>
          </w:p>
        </w:tc>
        <w:tc>
          <w:tcPr>
            <w:tcW w:w="1393" w:type="dxa"/>
            <w:vMerge/>
            <w:vAlign w:val="center"/>
          </w:tcPr>
          <w:p w14:paraId="3648140B" w14:textId="77777777" w:rsidR="00CB5217" w:rsidRPr="00D47374" w:rsidRDefault="00CB5217" w:rsidP="000822AE">
            <w:pPr>
              <w:jc w:val="center"/>
              <w:rPr>
                <w:sz w:val="18"/>
                <w:szCs w:val="18"/>
                <w:lang w:val="hy-AM"/>
              </w:rPr>
            </w:pPr>
          </w:p>
        </w:tc>
        <w:tc>
          <w:tcPr>
            <w:tcW w:w="1309" w:type="dxa"/>
            <w:gridSpan w:val="3"/>
            <w:vMerge/>
            <w:vAlign w:val="center"/>
          </w:tcPr>
          <w:p w14:paraId="0635B17B" w14:textId="77777777" w:rsidR="00CB5217" w:rsidRPr="00D47374" w:rsidRDefault="00CB5217" w:rsidP="000822AE">
            <w:pPr>
              <w:jc w:val="center"/>
              <w:rPr>
                <w:sz w:val="18"/>
                <w:szCs w:val="18"/>
                <w:lang w:val="hy-AM"/>
              </w:rPr>
            </w:pPr>
          </w:p>
        </w:tc>
        <w:tc>
          <w:tcPr>
            <w:tcW w:w="896" w:type="dxa"/>
            <w:gridSpan w:val="3"/>
            <w:vMerge/>
            <w:vAlign w:val="center"/>
          </w:tcPr>
          <w:p w14:paraId="54E67A19" w14:textId="77777777" w:rsidR="00CB5217" w:rsidRPr="00D47374" w:rsidRDefault="00CB5217" w:rsidP="000822AE">
            <w:pPr>
              <w:jc w:val="center"/>
              <w:rPr>
                <w:sz w:val="18"/>
                <w:szCs w:val="18"/>
                <w:lang w:val="hy-AM"/>
              </w:rPr>
            </w:pPr>
          </w:p>
        </w:tc>
        <w:tc>
          <w:tcPr>
            <w:tcW w:w="1598" w:type="dxa"/>
            <w:gridSpan w:val="4"/>
            <w:vMerge/>
            <w:vAlign w:val="center"/>
          </w:tcPr>
          <w:p w14:paraId="28E6F6B0" w14:textId="77777777" w:rsidR="00CB5217" w:rsidRPr="00D47374" w:rsidRDefault="00CB5217" w:rsidP="000822AE">
            <w:pPr>
              <w:jc w:val="center"/>
              <w:rPr>
                <w:sz w:val="18"/>
                <w:szCs w:val="18"/>
                <w:lang w:val="hy-AM"/>
              </w:rPr>
            </w:pPr>
          </w:p>
        </w:tc>
        <w:tc>
          <w:tcPr>
            <w:tcW w:w="974" w:type="dxa"/>
            <w:gridSpan w:val="4"/>
            <w:vMerge/>
            <w:vAlign w:val="center"/>
          </w:tcPr>
          <w:p w14:paraId="3F927D1A" w14:textId="77777777" w:rsidR="00CB5217" w:rsidRPr="00D47374" w:rsidRDefault="00CB5217" w:rsidP="000822AE">
            <w:pPr>
              <w:jc w:val="center"/>
              <w:rPr>
                <w:sz w:val="18"/>
                <w:szCs w:val="18"/>
                <w:lang w:val="hy-AM"/>
              </w:rPr>
            </w:pPr>
          </w:p>
        </w:tc>
        <w:tc>
          <w:tcPr>
            <w:tcW w:w="1448" w:type="dxa"/>
            <w:gridSpan w:val="4"/>
            <w:vMerge/>
          </w:tcPr>
          <w:p w14:paraId="71D62D01" w14:textId="77777777" w:rsidR="00CB5217" w:rsidRPr="00D47374" w:rsidRDefault="00CB5217" w:rsidP="000822AE">
            <w:pPr>
              <w:jc w:val="center"/>
              <w:rPr>
                <w:sz w:val="18"/>
                <w:szCs w:val="18"/>
                <w:lang w:val="hy-AM"/>
              </w:rPr>
            </w:pPr>
          </w:p>
        </w:tc>
        <w:tc>
          <w:tcPr>
            <w:tcW w:w="1083" w:type="dxa"/>
            <w:gridSpan w:val="2"/>
            <w:vAlign w:val="center"/>
          </w:tcPr>
          <w:p w14:paraId="4089620B" w14:textId="77777777" w:rsidR="00CB5217" w:rsidRPr="00D47374" w:rsidRDefault="00CB5217" w:rsidP="000822AE">
            <w:pPr>
              <w:jc w:val="center"/>
              <w:rPr>
                <w:sz w:val="18"/>
                <w:szCs w:val="18"/>
                <w:lang w:val="hy-AM"/>
              </w:rPr>
            </w:pPr>
            <w:r w:rsidRPr="00D47374">
              <w:rPr>
                <w:rFonts w:cs="Sylfaen"/>
                <w:i/>
                <w:sz w:val="18"/>
                <w:szCs w:val="18"/>
                <w:lang w:val="pt-BR"/>
              </w:rPr>
              <w:t>2</w:t>
            </w:r>
            <w:r w:rsidRPr="00D47374">
              <w:rPr>
                <w:rFonts w:cs="Sylfaen"/>
                <w:i/>
                <w:sz w:val="18"/>
                <w:szCs w:val="18"/>
                <w:lang w:val="hy-AM"/>
              </w:rPr>
              <w:t>1</w:t>
            </w:r>
            <w:r w:rsidRPr="00D47374">
              <w:rPr>
                <w:rFonts w:cs="Sylfaen"/>
                <w:i/>
                <w:sz w:val="18"/>
                <w:szCs w:val="18"/>
                <w:lang w:val="pt-BR"/>
              </w:rPr>
              <w:t>0 000</w:t>
            </w:r>
          </w:p>
        </w:tc>
        <w:tc>
          <w:tcPr>
            <w:tcW w:w="1614" w:type="dxa"/>
            <w:tcBorders>
              <w:right w:val="single" w:sz="12" w:space="0" w:color="auto"/>
            </w:tcBorders>
            <w:vAlign w:val="center"/>
          </w:tcPr>
          <w:p w14:paraId="71832260" w14:textId="77777777" w:rsidR="00CB5217" w:rsidRPr="00C46BB1" w:rsidRDefault="00CB5217" w:rsidP="000822AE">
            <w:pPr>
              <w:jc w:val="center"/>
              <w:rPr>
                <w:sz w:val="18"/>
                <w:szCs w:val="18"/>
              </w:rPr>
            </w:pPr>
            <w:r w:rsidRPr="00D47374">
              <w:rPr>
                <w:sz w:val="18"/>
                <w:szCs w:val="18"/>
                <w:lang w:val="hy-AM"/>
              </w:rPr>
              <w:t>2026</w:t>
            </w:r>
            <w:r>
              <w:rPr>
                <w:sz w:val="18"/>
                <w:szCs w:val="18"/>
              </w:rPr>
              <w:t>г. август</w:t>
            </w:r>
          </w:p>
        </w:tc>
      </w:tr>
      <w:tr w:rsidR="00CB5217" w:rsidRPr="000264EC" w14:paraId="01CEA379" w14:textId="77777777" w:rsidTr="000822AE">
        <w:trPr>
          <w:trHeight w:val="70"/>
          <w:jc w:val="center"/>
        </w:trPr>
        <w:tc>
          <w:tcPr>
            <w:tcW w:w="1548" w:type="dxa"/>
            <w:vMerge/>
            <w:tcBorders>
              <w:left w:val="single" w:sz="12" w:space="0" w:color="auto"/>
            </w:tcBorders>
            <w:vAlign w:val="center"/>
          </w:tcPr>
          <w:p w14:paraId="4FDBFB6F" w14:textId="77777777" w:rsidR="00CB5217" w:rsidRPr="00D47374" w:rsidRDefault="00CB5217" w:rsidP="000822AE">
            <w:pPr>
              <w:jc w:val="center"/>
              <w:rPr>
                <w:rFonts w:cs="Calibri"/>
                <w:sz w:val="18"/>
                <w:szCs w:val="18"/>
                <w:lang w:val="hy-AM"/>
              </w:rPr>
            </w:pPr>
          </w:p>
        </w:tc>
        <w:tc>
          <w:tcPr>
            <w:tcW w:w="3207" w:type="dxa"/>
            <w:vMerge/>
            <w:vAlign w:val="center"/>
          </w:tcPr>
          <w:p w14:paraId="4549A3E5" w14:textId="77777777" w:rsidR="00CB5217" w:rsidRPr="00D47374" w:rsidRDefault="00CB5217" w:rsidP="000822AE">
            <w:pPr>
              <w:jc w:val="center"/>
              <w:rPr>
                <w:color w:val="000000"/>
                <w:sz w:val="18"/>
                <w:szCs w:val="18"/>
                <w:lang w:val="hy-AM"/>
              </w:rPr>
            </w:pPr>
          </w:p>
        </w:tc>
        <w:tc>
          <w:tcPr>
            <w:tcW w:w="990" w:type="dxa"/>
            <w:vMerge/>
            <w:vAlign w:val="center"/>
          </w:tcPr>
          <w:p w14:paraId="3521687A" w14:textId="77777777" w:rsidR="00CB5217" w:rsidRPr="00D47374" w:rsidRDefault="00CB5217" w:rsidP="000822AE">
            <w:pPr>
              <w:jc w:val="center"/>
              <w:rPr>
                <w:sz w:val="18"/>
                <w:szCs w:val="18"/>
                <w:lang w:val="hy-AM"/>
              </w:rPr>
            </w:pPr>
          </w:p>
        </w:tc>
        <w:tc>
          <w:tcPr>
            <w:tcW w:w="1393" w:type="dxa"/>
            <w:vMerge/>
            <w:vAlign w:val="center"/>
          </w:tcPr>
          <w:p w14:paraId="5DB1D374" w14:textId="77777777" w:rsidR="00CB5217" w:rsidRPr="00D47374" w:rsidRDefault="00CB5217" w:rsidP="000822AE">
            <w:pPr>
              <w:jc w:val="center"/>
              <w:rPr>
                <w:sz w:val="18"/>
                <w:szCs w:val="18"/>
                <w:lang w:val="hy-AM"/>
              </w:rPr>
            </w:pPr>
          </w:p>
        </w:tc>
        <w:tc>
          <w:tcPr>
            <w:tcW w:w="1309" w:type="dxa"/>
            <w:gridSpan w:val="3"/>
            <w:vMerge/>
            <w:vAlign w:val="center"/>
          </w:tcPr>
          <w:p w14:paraId="0A09FFC1" w14:textId="77777777" w:rsidR="00CB5217" w:rsidRPr="00D47374" w:rsidRDefault="00CB5217" w:rsidP="000822AE">
            <w:pPr>
              <w:jc w:val="center"/>
              <w:rPr>
                <w:sz w:val="18"/>
                <w:szCs w:val="18"/>
                <w:lang w:val="hy-AM"/>
              </w:rPr>
            </w:pPr>
          </w:p>
        </w:tc>
        <w:tc>
          <w:tcPr>
            <w:tcW w:w="896" w:type="dxa"/>
            <w:gridSpan w:val="3"/>
            <w:vMerge/>
            <w:vAlign w:val="center"/>
          </w:tcPr>
          <w:p w14:paraId="3CA55732" w14:textId="77777777" w:rsidR="00CB5217" w:rsidRPr="00D47374" w:rsidRDefault="00CB5217" w:rsidP="000822AE">
            <w:pPr>
              <w:jc w:val="center"/>
              <w:rPr>
                <w:sz w:val="18"/>
                <w:szCs w:val="18"/>
                <w:lang w:val="hy-AM"/>
              </w:rPr>
            </w:pPr>
          </w:p>
        </w:tc>
        <w:tc>
          <w:tcPr>
            <w:tcW w:w="1598" w:type="dxa"/>
            <w:gridSpan w:val="4"/>
            <w:vMerge/>
            <w:vAlign w:val="center"/>
          </w:tcPr>
          <w:p w14:paraId="2E0EE8F7" w14:textId="77777777" w:rsidR="00CB5217" w:rsidRPr="00D47374" w:rsidRDefault="00CB5217" w:rsidP="000822AE">
            <w:pPr>
              <w:jc w:val="center"/>
              <w:rPr>
                <w:sz w:val="18"/>
                <w:szCs w:val="18"/>
                <w:lang w:val="hy-AM"/>
              </w:rPr>
            </w:pPr>
          </w:p>
        </w:tc>
        <w:tc>
          <w:tcPr>
            <w:tcW w:w="974" w:type="dxa"/>
            <w:gridSpan w:val="4"/>
            <w:vMerge/>
            <w:vAlign w:val="center"/>
          </w:tcPr>
          <w:p w14:paraId="0D0C105E" w14:textId="77777777" w:rsidR="00CB5217" w:rsidRPr="00D47374" w:rsidRDefault="00CB5217" w:rsidP="000822AE">
            <w:pPr>
              <w:jc w:val="center"/>
              <w:rPr>
                <w:sz w:val="18"/>
                <w:szCs w:val="18"/>
                <w:lang w:val="hy-AM"/>
              </w:rPr>
            </w:pPr>
          </w:p>
        </w:tc>
        <w:tc>
          <w:tcPr>
            <w:tcW w:w="1448" w:type="dxa"/>
            <w:gridSpan w:val="4"/>
            <w:vMerge/>
          </w:tcPr>
          <w:p w14:paraId="22DCA850" w14:textId="77777777" w:rsidR="00CB5217" w:rsidRPr="00D47374" w:rsidRDefault="00CB5217" w:rsidP="000822AE">
            <w:pPr>
              <w:jc w:val="center"/>
              <w:rPr>
                <w:sz w:val="18"/>
                <w:szCs w:val="18"/>
                <w:lang w:val="hy-AM"/>
              </w:rPr>
            </w:pPr>
          </w:p>
        </w:tc>
        <w:tc>
          <w:tcPr>
            <w:tcW w:w="1083" w:type="dxa"/>
            <w:gridSpan w:val="2"/>
            <w:vAlign w:val="center"/>
          </w:tcPr>
          <w:p w14:paraId="0631C774" w14:textId="77777777" w:rsidR="00CB5217" w:rsidRPr="00D47374" w:rsidRDefault="00CB5217" w:rsidP="000822AE">
            <w:pPr>
              <w:jc w:val="center"/>
              <w:rPr>
                <w:sz w:val="18"/>
                <w:szCs w:val="18"/>
                <w:lang w:val="hy-AM"/>
              </w:rPr>
            </w:pPr>
            <w:r w:rsidRPr="00D47374">
              <w:rPr>
                <w:rFonts w:cs="Sylfaen"/>
                <w:i/>
                <w:sz w:val="18"/>
                <w:szCs w:val="18"/>
                <w:lang w:val="pt-BR"/>
              </w:rPr>
              <w:t>2</w:t>
            </w:r>
            <w:r w:rsidRPr="00D47374">
              <w:rPr>
                <w:rFonts w:cs="Sylfaen"/>
                <w:i/>
                <w:sz w:val="18"/>
                <w:szCs w:val="18"/>
                <w:lang w:val="hy-AM"/>
              </w:rPr>
              <w:t>1</w:t>
            </w:r>
            <w:r w:rsidRPr="00D47374">
              <w:rPr>
                <w:rFonts w:cs="Sylfaen"/>
                <w:i/>
                <w:sz w:val="18"/>
                <w:szCs w:val="18"/>
                <w:lang w:val="pt-BR"/>
              </w:rPr>
              <w:t>0 000</w:t>
            </w:r>
          </w:p>
        </w:tc>
        <w:tc>
          <w:tcPr>
            <w:tcW w:w="1614" w:type="dxa"/>
            <w:tcBorders>
              <w:right w:val="single" w:sz="12" w:space="0" w:color="auto"/>
            </w:tcBorders>
            <w:vAlign w:val="center"/>
          </w:tcPr>
          <w:p w14:paraId="3EBD5E12" w14:textId="77777777" w:rsidR="00CB5217" w:rsidRPr="00D47374" w:rsidRDefault="00CB5217" w:rsidP="000822AE">
            <w:pPr>
              <w:jc w:val="center"/>
              <w:rPr>
                <w:sz w:val="18"/>
                <w:szCs w:val="18"/>
                <w:lang w:val="hy-AM"/>
              </w:rPr>
            </w:pPr>
            <w:r w:rsidRPr="00D47374">
              <w:rPr>
                <w:sz w:val="18"/>
                <w:szCs w:val="18"/>
                <w:lang w:val="hy-AM"/>
              </w:rPr>
              <w:t>2027</w:t>
            </w:r>
            <w:r>
              <w:rPr>
                <w:sz w:val="18"/>
                <w:szCs w:val="18"/>
              </w:rPr>
              <w:t>г. август</w:t>
            </w:r>
          </w:p>
        </w:tc>
      </w:tr>
      <w:tr w:rsidR="00CB5217" w:rsidRPr="000264EC" w14:paraId="0D056370" w14:textId="77777777" w:rsidTr="000822AE">
        <w:trPr>
          <w:trHeight w:val="531"/>
          <w:jc w:val="center"/>
        </w:trPr>
        <w:tc>
          <w:tcPr>
            <w:tcW w:w="16060" w:type="dxa"/>
            <w:gridSpan w:val="25"/>
            <w:tcBorders>
              <w:left w:val="single" w:sz="12" w:space="0" w:color="auto"/>
              <w:bottom w:val="single" w:sz="12" w:space="0" w:color="auto"/>
              <w:right w:val="single" w:sz="12" w:space="0" w:color="auto"/>
            </w:tcBorders>
            <w:vAlign w:val="center"/>
          </w:tcPr>
          <w:p w14:paraId="6F61FEA5"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1D72E7CC" w14:textId="77777777" w:rsidR="00CB5217" w:rsidRDefault="00CB5217" w:rsidP="000822AE">
            <w:pPr>
              <w:jc w:val="both"/>
              <w:rPr>
                <w:rFonts w:cs="Calibri"/>
                <w:color w:val="000000"/>
                <w:sz w:val="20"/>
                <w:lang w:val="hy-AM"/>
              </w:rPr>
            </w:pPr>
            <w:r w:rsidRPr="00DD7AEF">
              <w:rPr>
                <w:rFonts w:cs="Arial"/>
                <w:sz w:val="20"/>
                <w:szCs w:val="20"/>
              </w:rPr>
              <w:t xml:space="preserve">Вакцина против гриппа, флакон/ампула или шприц-тюбик </w:t>
            </w:r>
            <w:r w:rsidRPr="00DD7AEF">
              <w:rPr>
                <w:rFonts w:cs="Calibri"/>
                <w:color w:val="000000"/>
                <w:sz w:val="20"/>
              </w:rPr>
              <w:t xml:space="preserve">с иглой или </w:t>
            </w:r>
            <w:proofErr w:type="gramStart"/>
            <w:r w:rsidRPr="00DD7AEF">
              <w:rPr>
                <w:rFonts w:cs="Calibri"/>
                <w:color w:val="000000"/>
                <w:sz w:val="20"/>
              </w:rPr>
              <w:t>без игла</w:t>
            </w:r>
            <w:proofErr w:type="gramEnd"/>
            <w:r w:rsidRPr="00DD7AEF">
              <w:rPr>
                <w:rFonts w:cs="Arial"/>
                <w:sz w:val="20"/>
                <w:szCs w:val="20"/>
              </w:rPr>
              <w:t xml:space="preserve">, содержащая 1 дозу инактивированной вакцины, состав, которого соответствует рекомендуемому составу ВОЗ для северного полушария </w:t>
            </w:r>
            <w:r w:rsidRPr="00053D62">
              <w:rPr>
                <w:rFonts w:cs="Arial"/>
                <w:sz w:val="20"/>
                <w:szCs w:val="20"/>
              </w:rPr>
              <w:t>на сезоны гриппа 2025-2026, 2026-2027, 2027-2028гг.</w:t>
            </w:r>
            <w:r w:rsidRPr="00DD7AEF">
              <w:rPr>
                <w:rFonts w:cs="Arial"/>
                <w:sz w:val="20"/>
                <w:szCs w:val="20"/>
              </w:rPr>
              <w:t>, предназначенная для лиц в возрасте с 6 месяцев, четырехвалентная</w:t>
            </w:r>
            <w:r>
              <w:rPr>
                <w:rFonts w:cs="Arial"/>
                <w:sz w:val="20"/>
                <w:szCs w:val="20"/>
              </w:rPr>
              <w:t>.</w:t>
            </w:r>
            <w:r>
              <w:rPr>
                <w:rFonts w:cs="Arial"/>
                <w:sz w:val="20"/>
                <w:szCs w:val="20"/>
                <w:lang w:val="hy-AM"/>
              </w:rPr>
              <w:t xml:space="preserve"> </w:t>
            </w:r>
            <w:r w:rsidRPr="00DD7AEF">
              <w:rPr>
                <w:rFonts w:cs="Arial"/>
                <w:sz w:val="20"/>
                <w:szCs w:val="20"/>
              </w:rPr>
              <w:t xml:space="preserve">Во время перевозки с наличием электронного регистратора температурного режима, с меткой «стекло», с обеспечением во время перевозки температурного режима </w:t>
            </w:r>
            <w:r w:rsidRPr="00DD7AEF">
              <w:rPr>
                <w:rFonts w:cs="Calibri"/>
                <w:color w:val="000000"/>
                <w:sz w:val="20"/>
                <w:szCs w:val="20"/>
              </w:rPr>
              <w:t>+2-+8</w:t>
            </w:r>
            <w:r w:rsidRPr="00DD7AEF">
              <w:rPr>
                <w:rFonts w:cs="Calibri"/>
                <w:color w:val="000000"/>
                <w:sz w:val="20"/>
                <w:szCs w:val="20"/>
                <w:vertAlign w:val="superscript"/>
              </w:rPr>
              <w:t>0</w:t>
            </w:r>
            <w:r w:rsidRPr="00DD7AEF">
              <w:rPr>
                <w:rFonts w:cs="Calibri"/>
                <w:color w:val="000000"/>
                <w:sz w:val="20"/>
                <w:szCs w:val="20"/>
              </w:rPr>
              <w:t xml:space="preserve">C. </w:t>
            </w:r>
            <w:r w:rsidRPr="00DD7AEF">
              <w:rPr>
                <w:rFonts w:cs="Calibri"/>
                <w:color w:val="000000"/>
                <w:sz w:val="20"/>
                <w:lang w:val="hy-AM"/>
              </w:rPr>
              <w:t>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rPr>
              <w:t xml:space="preserve"> </w:t>
            </w:r>
            <w:r w:rsidRPr="00DD7AEF">
              <w:rPr>
                <w:rFonts w:cs="Calibri"/>
                <w:color w:val="000000"/>
                <w:sz w:val="20"/>
                <w:szCs w:val="20"/>
              </w:rPr>
              <w:t>Для предоставления сертификата импорта регистрация вакцины не обязательна. Срок годности вакцины на момент поставки не менее 8 месяцев.</w:t>
            </w:r>
            <w:r w:rsidRPr="00DD7AEF">
              <w:rPr>
                <w:rFonts w:cs="Calibri"/>
                <w:color w:val="000000"/>
                <w:sz w:val="20"/>
                <w:lang w:val="hy-AM"/>
              </w:rPr>
              <w:t xml:space="preserve"> </w:t>
            </w:r>
          </w:p>
          <w:p w14:paraId="5C333E38" w14:textId="77777777" w:rsidR="00CB5217" w:rsidRPr="00DD7AEF" w:rsidRDefault="00CB5217" w:rsidP="000822AE">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34E6E4A1" w14:textId="77777777" w:rsidR="00CB5217" w:rsidRPr="00DD7AEF" w:rsidRDefault="00CB5217" w:rsidP="000822AE">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18DDB8C0" w14:textId="77777777" w:rsidR="00CB5217" w:rsidRPr="00311ED2" w:rsidRDefault="00CB5217" w:rsidP="000822AE">
            <w:pPr>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tc>
      </w:tr>
      <w:tr w:rsidR="00CB5217" w:rsidRPr="000264EC" w14:paraId="4E0D929D" w14:textId="77777777" w:rsidTr="000822AE">
        <w:trPr>
          <w:trHeight w:val="50"/>
          <w:jc w:val="center"/>
        </w:trPr>
        <w:tc>
          <w:tcPr>
            <w:tcW w:w="1548" w:type="dxa"/>
            <w:vMerge w:val="restart"/>
            <w:tcBorders>
              <w:top w:val="single" w:sz="12" w:space="0" w:color="auto"/>
              <w:left w:val="single" w:sz="12" w:space="0" w:color="auto"/>
            </w:tcBorders>
            <w:vAlign w:val="center"/>
          </w:tcPr>
          <w:p w14:paraId="22C47051" w14:textId="77777777" w:rsidR="00CB5217" w:rsidRPr="00D47374" w:rsidRDefault="00CB5217" w:rsidP="00CB5217">
            <w:pPr>
              <w:jc w:val="center"/>
              <w:rPr>
                <w:rFonts w:cs="Calibri"/>
                <w:color w:val="000000"/>
                <w:sz w:val="18"/>
                <w:szCs w:val="18"/>
                <w:lang w:val="hy-AM"/>
              </w:rPr>
            </w:pPr>
            <w:r w:rsidRPr="00D47374">
              <w:rPr>
                <w:sz w:val="18"/>
                <w:szCs w:val="18"/>
                <w:lang w:val="hy-AM"/>
              </w:rPr>
              <w:t>3</w:t>
            </w:r>
          </w:p>
        </w:tc>
        <w:tc>
          <w:tcPr>
            <w:tcW w:w="3207" w:type="dxa"/>
            <w:vMerge w:val="restart"/>
            <w:tcBorders>
              <w:top w:val="single" w:sz="12" w:space="0" w:color="auto"/>
            </w:tcBorders>
            <w:vAlign w:val="center"/>
          </w:tcPr>
          <w:p w14:paraId="6515A8D8" w14:textId="77777777" w:rsidR="00CB5217" w:rsidRPr="00D47374" w:rsidRDefault="00CB5217" w:rsidP="00CB5217">
            <w:pPr>
              <w:rPr>
                <w:color w:val="000000"/>
                <w:sz w:val="18"/>
                <w:szCs w:val="18"/>
                <w:lang w:val="hy-AM"/>
              </w:rPr>
            </w:pPr>
            <w:r w:rsidRPr="00D506B7">
              <w:rPr>
                <w:rFonts w:cs="Calibri"/>
                <w:color w:val="000000"/>
                <w:sz w:val="20"/>
                <w:szCs w:val="20"/>
                <w:lang w:val="hy-AM"/>
              </w:rPr>
              <w:t>Вакцина менингококовая конъюгированная четирехвалентная (A, C, Y, W-135 )</w:t>
            </w:r>
          </w:p>
        </w:tc>
        <w:tc>
          <w:tcPr>
            <w:tcW w:w="990" w:type="dxa"/>
            <w:vMerge w:val="restart"/>
            <w:tcBorders>
              <w:top w:val="single" w:sz="12" w:space="0" w:color="auto"/>
            </w:tcBorders>
            <w:vAlign w:val="center"/>
          </w:tcPr>
          <w:p w14:paraId="0AFB4302" w14:textId="77777777" w:rsidR="00CB5217" w:rsidRPr="00D47374" w:rsidRDefault="00CB5217" w:rsidP="00CB5217">
            <w:pPr>
              <w:jc w:val="center"/>
              <w:rPr>
                <w:sz w:val="18"/>
                <w:szCs w:val="18"/>
                <w:lang w:val="hy-AM"/>
              </w:rPr>
            </w:pPr>
          </w:p>
        </w:tc>
        <w:tc>
          <w:tcPr>
            <w:tcW w:w="1393" w:type="dxa"/>
            <w:vMerge w:val="restart"/>
            <w:tcBorders>
              <w:top w:val="single" w:sz="12" w:space="0" w:color="auto"/>
            </w:tcBorders>
            <w:vAlign w:val="center"/>
          </w:tcPr>
          <w:p w14:paraId="644663B7" w14:textId="77777777" w:rsidR="00CB5217" w:rsidRPr="00D47374" w:rsidRDefault="00CB5217" w:rsidP="00CB5217">
            <w:pPr>
              <w:jc w:val="center"/>
              <w:rPr>
                <w:sz w:val="18"/>
                <w:szCs w:val="18"/>
                <w:lang w:val="hy-AM"/>
              </w:rPr>
            </w:pPr>
            <w:r w:rsidRPr="00B625FF">
              <w:rPr>
                <w:sz w:val="20"/>
                <w:szCs w:val="20"/>
              </w:rPr>
              <w:t>Излагается ниже</w:t>
            </w:r>
          </w:p>
        </w:tc>
        <w:tc>
          <w:tcPr>
            <w:tcW w:w="1354" w:type="dxa"/>
            <w:gridSpan w:val="4"/>
            <w:vMerge w:val="restart"/>
            <w:tcBorders>
              <w:top w:val="single" w:sz="12" w:space="0" w:color="auto"/>
            </w:tcBorders>
            <w:vAlign w:val="center"/>
          </w:tcPr>
          <w:p w14:paraId="7B6C41F6" w14:textId="77777777" w:rsidR="00CB5217" w:rsidRPr="00D47374" w:rsidRDefault="00CB5217" w:rsidP="00CB5217">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032B7C72" w14:textId="77777777" w:rsidR="00CB5217" w:rsidRPr="00D47374" w:rsidRDefault="00CB5217" w:rsidP="00CB5217">
            <w:pPr>
              <w:jc w:val="center"/>
              <w:rPr>
                <w:sz w:val="18"/>
                <w:szCs w:val="18"/>
                <w:lang w:val="hy-AM"/>
              </w:rPr>
            </w:pPr>
            <w:r w:rsidRPr="00D47374">
              <w:rPr>
                <w:sz w:val="18"/>
                <w:szCs w:val="18"/>
                <w:lang w:val="hy-AM"/>
              </w:rPr>
              <w:t>10255</w:t>
            </w:r>
          </w:p>
        </w:tc>
        <w:tc>
          <w:tcPr>
            <w:tcW w:w="1590" w:type="dxa"/>
            <w:gridSpan w:val="4"/>
            <w:vMerge w:val="restart"/>
            <w:tcBorders>
              <w:top w:val="single" w:sz="12" w:space="0" w:color="auto"/>
            </w:tcBorders>
            <w:vAlign w:val="center"/>
          </w:tcPr>
          <w:p w14:paraId="3651E17B" w14:textId="77777777" w:rsidR="00CB5217" w:rsidRPr="00D47374" w:rsidRDefault="00CB5217" w:rsidP="00CB5217">
            <w:pPr>
              <w:jc w:val="center"/>
              <w:rPr>
                <w:sz w:val="18"/>
                <w:szCs w:val="18"/>
                <w:lang w:val="hy-AM"/>
              </w:rPr>
            </w:pPr>
            <w:r w:rsidRPr="00D47374">
              <w:rPr>
                <w:sz w:val="18"/>
                <w:szCs w:val="18"/>
                <w:lang w:val="hy-AM"/>
              </w:rPr>
              <w:t>564 025 000</w:t>
            </w:r>
          </w:p>
        </w:tc>
        <w:tc>
          <w:tcPr>
            <w:tcW w:w="1012" w:type="dxa"/>
            <w:gridSpan w:val="4"/>
            <w:vMerge w:val="restart"/>
            <w:tcBorders>
              <w:top w:val="single" w:sz="12" w:space="0" w:color="auto"/>
            </w:tcBorders>
            <w:vAlign w:val="center"/>
          </w:tcPr>
          <w:p w14:paraId="7E43EAC6" w14:textId="77777777" w:rsidR="00CB5217" w:rsidRPr="00D47374" w:rsidRDefault="00CB5217" w:rsidP="00CB5217">
            <w:pPr>
              <w:jc w:val="center"/>
              <w:rPr>
                <w:sz w:val="18"/>
                <w:szCs w:val="18"/>
                <w:lang w:val="hy-AM"/>
              </w:rPr>
            </w:pPr>
            <w:r w:rsidRPr="00D47374">
              <w:rPr>
                <w:sz w:val="18"/>
                <w:szCs w:val="18"/>
                <w:lang w:val="hy-AM"/>
              </w:rPr>
              <w:t>55 000</w:t>
            </w:r>
          </w:p>
        </w:tc>
        <w:tc>
          <w:tcPr>
            <w:tcW w:w="1378" w:type="dxa"/>
            <w:gridSpan w:val="3"/>
            <w:vMerge w:val="restart"/>
            <w:tcBorders>
              <w:top w:val="single" w:sz="12" w:space="0" w:color="auto"/>
            </w:tcBorders>
            <w:vAlign w:val="center"/>
          </w:tcPr>
          <w:p w14:paraId="0E929C87" w14:textId="6D8D5157" w:rsidR="00CB5217" w:rsidRPr="00D47374" w:rsidRDefault="00CB5217" w:rsidP="00CB5217">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3" w:type="dxa"/>
            <w:gridSpan w:val="2"/>
            <w:tcBorders>
              <w:top w:val="single" w:sz="12" w:space="0" w:color="auto"/>
            </w:tcBorders>
            <w:vAlign w:val="center"/>
          </w:tcPr>
          <w:p w14:paraId="298B9E6B" w14:textId="77777777" w:rsidR="00CB5217" w:rsidRPr="00D47374" w:rsidRDefault="00CB5217" w:rsidP="00CB5217">
            <w:pPr>
              <w:jc w:val="center"/>
              <w:rPr>
                <w:rFonts w:cs="Sylfaen"/>
                <w:i/>
                <w:sz w:val="18"/>
                <w:szCs w:val="18"/>
                <w:lang w:val="pt-BR"/>
              </w:rPr>
            </w:pPr>
            <w:r w:rsidRPr="00D47374">
              <w:rPr>
                <w:rFonts w:cs="Sylfaen"/>
                <w:i/>
                <w:sz w:val="18"/>
                <w:szCs w:val="18"/>
                <w:lang w:val="hy-AM"/>
              </w:rPr>
              <w:t>1</w:t>
            </w:r>
            <w:r w:rsidRPr="00D47374">
              <w:rPr>
                <w:rFonts w:cs="Sylfaen"/>
                <w:i/>
                <w:sz w:val="18"/>
                <w:szCs w:val="18"/>
                <w:lang w:val="pt-BR"/>
              </w:rPr>
              <w:t>0 000</w:t>
            </w:r>
          </w:p>
        </w:tc>
        <w:tc>
          <w:tcPr>
            <w:tcW w:w="1614" w:type="dxa"/>
            <w:tcBorders>
              <w:top w:val="single" w:sz="12" w:space="0" w:color="auto"/>
              <w:right w:val="single" w:sz="12" w:space="0" w:color="auto"/>
            </w:tcBorders>
            <w:vAlign w:val="center"/>
          </w:tcPr>
          <w:p w14:paraId="6C492B43" w14:textId="77777777" w:rsidR="00CB5217" w:rsidRPr="00D47374" w:rsidRDefault="00CB5217" w:rsidP="00CB5217">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январь</w:t>
            </w:r>
          </w:p>
        </w:tc>
      </w:tr>
      <w:tr w:rsidR="00CB5217" w:rsidRPr="000264EC" w14:paraId="2E60A54B" w14:textId="77777777" w:rsidTr="000822AE">
        <w:trPr>
          <w:trHeight w:val="70"/>
          <w:jc w:val="center"/>
        </w:trPr>
        <w:tc>
          <w:tcPr>
            <w:tcW w:w="1548" w:type="dxa"/>
            <w:vMerge/>
            <w:tcBorders>
              <w:left w:val="single" w:sz="12" w:space="0" w:color="auto"/>
            </w:tcBorders>
            <w:vAlign w:val="center"/>
          </w:tcPr>
          <w:p w14:paraId="79BE72D0" w14:textId="77777777" w:rsidR="00CB5217" w:rsidRPr="00D47374" w:rsidRDefault="00CB5217" w:rsidP="000822AE">
            <w:pPr>
              <w:jc w:val="center"/>
              <w:rPr>
                <w:rFonts w:cs="Calibri"/>
                <w:sz w:val="18"/>
                <w:szCs w:val="18"/>
                <w:lang w:val="hy-AM"/>
              </w:rPr>
            </w:pPr>
          </w:p>
        </w:tc>
        <w:tc>
          <w:tcPr>
            <w:tcW w:w="3207" w:type="dxa"/>
            <w:vMerge/>
            <w:vAlign w:val="center"/>
          </w:tcPr>
          <w:p w14:paraId="1A479757" w14:textId="77777777" w:rsidR="00CB5217" w:rsidRPr="00D47374" w:rsidRDefault="00CB5217" w:rsidP="000822AE">
            <w:pPr>
              <w:jc w:val="center"/>
              <w:rPr>
                <w:color w:val="000000"/>
                <w:sz w:val="18"/>
                <w:szCs w:val="18"/>
                <w:lang w:val="hy-AM"/>
              </w:rPr>
            </w:pPr>
          </w:p>
        </w:tc>
        <w:tc>
          <w:tcPr>
            <w:tcW w:w="990" w:type="dxa"/>
            <w:vMerge/>
            <w:vAlign w:val="center"/>
          </w:tcPr>
          <w:p w14:paraId="4785AF29" w14:textId="77777777" w:rsidR="00CB5217" w:rsidRPr="00D47374" w:rsidRDefault="00CB5217" w:rsidP="000822AE">
            <w:pPr>
              <w:jc w:val="center"/>
              <w:rPr>
                <w:sz w:val="18"/>
                <w:szCs w:val="18"/>
                <w:lang w:val="hy-AM"/>
              </w:rPr>
            </w:pPr>
          </w:p>
        </w:tc>
        <w:tc>
          <w:tcPr>
            <w:tcW w:w="1393" w:type="dxa"/>
            <w:vMerge/>
            <w:vAlign w:val="center"/>
          </w:tcPr>
          <w:p w14:paraId="6E9D8777" w14:textId="77777777" w:rsidR="00CB5217" w:rsidRPr="00D47374" w:rsidRDefault="00CB5217" w:rsidP="000822AE">
            <w:pPr>
              <w:jc w:val="center"/>
              <w:rPr>
                <w:sz w:val="18"/>
                <w:szCs w:val="18"/>
                <w:lang w:val="hy-AM"/>
              </w:rPr>
            </w:pPr>
          </w:p>
        </w:tc>
        <w:tc>
          <w:tcPr>
            <w:tcW w:w="1354" w:type="dxa"/>
            <w:gridSpan w:val="4"/>
            <w:vMerge/>
            <w:vAlign w:val="center"/>
          </w:tcPr>
          <w:p w14:paraId="2C62DCB0" w14:textId="77777777" w:rsidR="00CB5217" w:rsidRPr="00D47374" w:rsidRDefault="00CB5217" w:rsidP="000822AE">
            <w:pPr>
              <w:jc w:val="center"/>
              <w:rPr>
                <w:sz w:val="18"/>
                <w:szCs w:val="18"/>
                <w:lang w:val="hy-AM"/>
              </w:rPr>
            </w:pPr>
          </w:p>
        </w:tc>
        <w:tc>
          <w:tcPr>
            <w:tcW w:w="891" w:type="dxa"/>
            <w:gridSpan w:val="3"/>
            <w:vMerge/>
            <w:vAlign w:val="center"/>
          </w:tcPr>
          <w:p w14:paraId="67B91A89" w14:textId="77777777" w:rsidR="00CB5217" w:rsidRPr="00D47374" w:rsidRDefault="00CB5217" w:rsidP="000822AE">
            <w:pPr>
              <w:jc w:val="center"/>
              <w:rPr>
                <w:sz w:val="18"/>
                <w:szCs w:val="18"/>
                <w:lang w:val="hy-AM"/>
              </w:rPr>
            </w:pPr>
          </w:p>
        </w:tc>
        <w:tc>
          <w:tcPr>
            <w:tcW w:w="1590" w:type="dxa"/>
            <w:gridSpan w:val="4"/>
            <w:vMerge/>
            <w:vAlign w:val="center"/>
          </w:tcPr>
          <w:p w14:paraId="433BE85D" w14:textId="77777777" w:rsidR="00CB5217" w:rsidRPr="00D47374" w:rsidRDefault="00CB5217" w:rsidP="000822AE">
            <w:pPr>
              <w:jc w:val="center"/>
              <w:rPr>
                <w:sz w:val="18"/>
                <w:szCs w:val="18"/>
                <w:lang w:val="hy-AM"/>
              </w:rPr>
            </w:pPr>
          </w:p>
        </w:tc>
        <w:tc>
          <w:tcPr>
            <w:tcW w:w="1012" w:type="dxa"/>
            <w:gridSpan w:val="4"/>
            <w:vMerge/>
            <w:vAlign w:val="center"/>
          </w:tcPr>
          <w:p w14:paraId="6C4E1585" w14:textId="77777777" w:rsidR="00CB5217" w:rsidRPr="00D47374" w:rsidRDefault="00CB5217" w:rsidP="000822AE">
            <w:pPr>
              <w:jc w:val="center"/>
              <w:rPr>
                <w:sz w:val="18"/>
                <w:szCs w:val="18"/>
                <w:lang w:val="hy-AM"/>
              </w:rPr>
            </w:pPr>
          </w:p>
        </w:tc>
        <w:tc>
          <w:tcPr>
            <w:tcW w:w="1378" w:type="dxa"/>
            <w:gridSpan w:val="3"/>
            <w:vMerge/>
          </w:tcPr>
          <w:p w14:paraId="0A9C7213" w14:textId="77777777" w:rsidR="00CB5217" w:rsidRPr="00D47374" w:rsidRDefault="00CB5217" w:rsidP="000822AE">
            <w:pPr>
              <w:jc w:val="center"/>
              <w:rPr>
                <w:sz w:val="18"/>
                <w:szCs w:val="18"/>
                <w:lang w:val="hy-AM"/>
              </w:rPr>
            </w:pPr>
          </w:p>
        </w:tc>
        <w:tc>
          <w:tcPr>
            <w:tcW w:w="1083" w:type="dxa"/>
            <w:gridSpan w:val="2"/>
            <w:vAlign w:val="center"/>
          </w:tcPr>
          <w:p w14:paraId="2ED105F7" w14:textId="77777777" w:rsidR="00CB5217" w:rsidRPr="00D47374" w:rsidRDefault="00CB5217" w:rsidP="000822AE">
            <w:pPr>
              <w:jc w:val="center"/>
              <w:rPr>
                <w:sz w:val="18"/>
                <w:szCs w:val="18"/>
                <w:lang w:val="hy-AM"/>
              </w:rPr>
            </w:pPr>
            <w:r w:rsidRPr="00D47374">
              <w:rPr>
                <w:rFonts w:cs="Sylfaen"/>
                <w:i/>
                <w:sz w:val="18"/>
                <w:szCs w:val="18"/>
                <w:lang w:val="hy-AM"/>
              </w:rPr>
              <w:t>1</w:t>
            </w:r>
            <w:r w:rsidRPr="00D47374">
              <w:rPr>
                <w:rFonts w:cs="Sylfaen"/>
                <w:i/>
                <w:sz w:val="18"/>
                <w:szCs w:val="18"/>
                <w:lang w:val="pt-BR"/>
              </w:rPr>
              <w:t>0 000</w:t>
            </w:r>
          </w:p>
        </w:tc>
        <w:tc>
          <w:tcPr>
            <w:tcW w:w="1614" w:type="dxa"/>
            <w:tcBorders>
              <w:right w:val="single" w:sz="12" w:space="0" w:color="auto"/>
            </w:tcBorders>
            <w:vAlign w:val="center"/>
          </w:tcPr>
          <w:p w14:paraId="23DE9E03" w14:textId="77777777" w:rsidR="00CB5217" w:rsidRPr="00D47374" w:rsidRDefault="00CB5217" w:rsidP="000822AE">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июль</w:t>
            </w:r>
          </w:p>
        </w:tc>
      </w:tr>
      <w:tr w:rsidR="00CB5217" w:rsidRPr="000264EC" w14:paraId="224C596F" w14:textId="77777777" w:rsidTr="000822AE">
        <w:trPr>
          <w:trHeight w:val="70"/>
          <w:jc w:val="center"/>
        </w:trPr>
        <w:tc>
          <w:tcPr>
            <w:tcW w:w="1548" w:type="dxa"/>
            <w:vMerge/>
            <w:tcBorders>
              <w:left w:val="single" w:sz="12" w:space="0" w:color="auto"/>
            </w:tcBorders>
            <w:vAlign w:val="center"/>
          </w:tcPr>
          <w:p w14:paraId="4CB1FDAB" w14:textId="77777777" w:rsidR="00CB5217" w:rsidRPr="00D47374" w:rsidRDefault="00CB5217" w:rsidP="000822AE">
            <w:pPr>
              <w:jc w:val="center"/>
              <w:rPr>
                <w:rFonts w:cs="Calibri"/>
                <w:sz w:val="18"/>
                <w:szCs w:val="18"/>
                <w:lang w:val="hy-AM"/>
              </w:rPr>
            </w:pPr>
          </w:p>
        </w:tc>
        <w:tc>
          <w:tcPr>
            <w:tcW w:w="3207" w:type="dxa"/>
            <w:vMerge/>
            <w:vAlign w:val="center"/>
          </w:tcPr>
          <w:p w14:paraId="635D77A3" w14:textId="77777777" w:rsidR="00CB5217" w:rsidRPr="00D47374" w:rsidRDefault="00CB5217" w:rsidP="000822AE">
            <w:pPr>
              <w:jc w:val="center"/>
              <w:rPr>
                <w:color w:val="000000"/>
                <w:sz w:val="18"/>
                <w:szCs w:val="18"/>
                <w:lang w:val="hy-AM"/>
              </w:rPr>
            </w:pPr>
          </w:p>
        </w:tc>
        <w:tc>
          <w:tcPr>
            <w:tcW w:w="990" w:type="dxa"/>
            <w:vMerge/>
            <w:vAlign w:val="center"/>
          </w:tcPr>
          <w:p w14:paraId="13C3A559" w14:textId="77777777" w:rsidR="00CB5217" w:rsidRPr="00D47374" w:rsidRDefault="00CB5217" w:rsidP="000822AE">
            <w:pPr>
              <w:jc w:val="center"/>
              <w:rPr>
                <w:sz w:val="18"/>
                <w:szCs w:val="18"/>
                <w:lang w:val="hy-AM"/>
              </w:rPr>
            </w:pPr>
          </w:p>
        </w:tc>
        <w:tc>
          <w:tcPr>
            <w:tcW w:w="1393" w:type="dxa"/>
            <w:vMerge/>
            <w:vAlign w:val="center"/>
          </w:tcPr>
          <w:p w14:paraId="53AB07D8" w14:textId="77777777" w:rsidR="00CB5217" w:rsidRPr="00D47374" w:rsidRDefault="00CB5217" w:rsidP="000822AE">
            <w:pPr>
              <w:jc w:val="center"/>
              <w:rPr>
                <w:sz w:val="18"/>
                <w:szCs w:val="18"/>
                <w:lang w:val="hy-AM"/>
              </w:rPr>
            </w:pPr>
          </w:p>
        </w:tc>
        <w:tc>
          <w:tcPr>
            <w:tcW w:w="1354" w:type="dxa"/>
            <w:gridSpan w:val="4"/>
            <w:vMerge/>
            <w:vAlign w:val="center"/>
          </w:tcPr>
          <w:p w14:paraId="6358D25E" w14:textId="77777777" w:rsidR="00CB5217" w:rsidRPr="00D47374" w:rsidRDefault="00CB5217" w:rsidP="000822AE">
            <w:pPr>
              <w:jc w:val="center"/>
              <w:rPr>
                <w:sz w:val="18"/>
                <w:szCs w:val="18"/>
                <w:lang w:val="hy-AM"/>
              </w:rPr>
            </w:pPr>
          </w:p>
        </w:tc>
        <w:tc>
          <w:tcPr>
            <w:tcW w:w="891" w:type="dxa"/>
            <w:gridSpan w:val="3"/>
            <w:vMerge/>
            <w:vAlign w:val="center"/>
          </w:tcPr>
          <w:p w14:paraId="618B4560" w14:textId="77777777" w:rsidR="00CB5217" w:rsidRPr="00D47374" w:rsidRDefault="00CB5217" w:rsidP="000822AE">
            <w:pPr>
              <w:jc w:val="center"/>
              <w:rPr>
                <w:sz w:val="18"/>
                <w:szCs w:val="18"/>
                <w:lang w:val="hy-AM"/>
              </w:rPr>
            </w:pPr>
          </w:p>
        </w:tc>
        <w:tc>
          <w:tcPr>
            <w:tcW w:w="1590" w:type="dxa"/>
            <w:gridSpan w:val="4"/>
            <w:vMerge/>
            <w:vAlign w:val="center"/>
          </w:tcPr>
          <w:p w14:paraId="36F15CED" w14:textId="77777777" w:rsidR="00CB5217" w:rsidRPr="00D47374" w:rsidRDefault="00CB5217" w:rsidP="000822AE">
            <w:pPr>
              <w:jc w:val="center"/>
              <w:rPr>
                <w:sz w:val="18"/>
                <w:szCs w:val="18"/>
                <w:lang w:val="hy-AM"/>
              </w:rPr>
            </w:pPr>
          </w:p>
        </w:tc>
        <w:tc>
          <w:tcPr>
            <w:tcW w:w="1012" w:type="dxa"/>
            <w:gridSpan w:val="4"/>
            <w:vMerge/>
            <w:vAlign w:val="center"/>
          </w:tcPr>
          <w:p w14:paraId="6486BCE6" w14:textId="77777777" w:rsidR="00CB5217" w:rsidRPr="00D47374" w:rsidRDefault="00CB5217" w:rsidP="000822AE">
            <w:pPr>
              <w:jc w:val="center"/>
              <w:rPr>
                <w:sz w:val="18"/>
                <w:szCs w:val="18"/>
                <w:lang w:val="hy-AM"/>
              </w:rPr>
            </w:pPr>
          </w:p>
        </w:tc>
        <w:tc>
          <w:tcPr>
            <w:tcW w:w="1378" w:type="dxa"/>
            <w:gridSpan w:val="3"/>
            <w:vMerge/>
          </w:tcPr>
          <w:p w14:paraId="2009A45D" w14:textId="77777777" w:rsidR="00CB5217" w:rsidRPr="00D47374" w:rsidRDefault="00CB5217" w:rsidP="000822AE">
            <w:pPr>
              <w:jc w:val="center"/>
              <w:rPr>
                <w:sz w:val="18"/>
                <w:szCs w:val="18"/>
                <w:lang w:val="hy-AM"/>
              </w:rPr>
            </w:pPr>
          </w:p>
        </w:tc>
        <w:tc>
          <w:tcPr>
            <w:tcW w:w="1083" w:type="dxa"/>
            <w:gridSpan w:val="2"/>
            <w:vAlign w:val="center"/>
          </w:tcPr>
          <w:p w14:paraId="2CF35156" w14:textId="77777777" w:rsidR="00CB5217" w:rsidRPr="00D47374" w:rsidRDefault="00CB5217" w:rsidP="000822AE">
            <w:pPr>
              <w:jc w:val="center"/>
              <w:rPr>
                <w:rFonts w:cs="Sylfaen"/>
                <w:i/>
                <w:sz w:val="18"/>
                <w:szCs w:val="18"/>
                <w:lang w:val="hy-AM"/>
              </w:rPr>
            </w:pPr>
            <w:r w:rsidRPr="00D47374">
              <w:rPr>
                <w:rFonts w:cs="Sylfaen"/>
                <w:i/>
                <w:sz w:val="18"/>
                <w:szCs w:val="18"/>
                <w:lang w:val="hy-AM"/>
              </w:rPr>
              <w:t>17</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1614" w:type="dxa"/>
            <w:tcBorders>
              <w:right w:val="single" w:sz="12" w:space="0" w:color="auto"/>
            </w:tcBorders>
            <w:vAlign w:val="center"/>
          </w:tcPr>
          <w:p w14:paraId="0D842A02" w14:textId="77777777" w:rsidR="00CB5217" w:rsidRPr="00D47374" w:rsidRDefault="00CB5217" w:rsidP="000822AE">
            <w:pPr>
              <w:jc w:val="center"/>
              <w:rPr>
                <w:sz w:val="18"/>
                <w:szCs w:val="18"/>
                <w:lang w:val="hy-AM"/>
              </w:rPr>
            </w:pPr>
            <w:r w:rsidRPr="00D47374">
              <w:rPr>
                <w:sz w:val="18"/>
                <w:szCs w:val="18"/>
                <w:lang w:val="hy-AM"/>
              </w:rPr>
              <w:t>2026</w:t>
            </w:r>
            <w:r>
              <w:rPr>
                <w:sz w:val="18"/>
                <w:szCs w:val="18"/>
              </w:rPr>
              <w:t>г.</w:t>
            </w:r>
          </w:p>
        </w:tc>
      </w:tr>
      <w:tr w:rsidR="00CB5217" w:rsidRPr="000264EC" w14:paraId="3A4A9FBB" w14:textId="77777777" w:rsidTr="000822AE">
        <w:trPr>
          <w:trHeight w:val="70"/>
          <w:jc w:val="center"/>
        </w:trPr>
        <w:tc>
          <w:tcPr>
            <w:tcW w:w="1548" w:type="dxa"/>
            <w:vMerge/>
            <w:tcBorders>
              <w:left w:val="single" w:sz="12" w:space="0" w:color="auto"/>
            </w:tcBorders>
            <w:vAlign w:val="center"/>
          </w:tcPr>
          <w:p w14:paraId="660FAE78" w14:textId="77777777" w:rsidR="00CB5217" w:rsidRPr="00D47374" w:rsidRDefault="00CB5217" w:rsidP="000822AE">
            <w:pPr>
              <w:jc w:val="center"/>
              <w:rPr>
                <w:rFonts w:cs="Calibri"/>
                <w:sz w:val="18"/>
                <w:szCs w:val="18"/>
                <w:lang w:val="hy-AM"/>
              </w:rPr>
            </w:pPr>
          </w:p>
        </w:tc>
        <w:tc>
          <w:tcPr>
            <w:tcW w:w="3207" w:type="dxa"/>
            <w:vMerge/>
            <w:vAlign w:val="center"/>
          </w:tcPr>
          <w:p w14:paraId="02A525D0" w14:textId="77777777" w:rsidR="00CB5217" w:rsidRPr="00D47374" w:rsidRDefault="00CB5217" w:rsidP="000822AE">
            <w:pPr>
              <w:jc w:val="center"/>
              <w:rPr>
                <w:color w:val="000000"/>
                <w:sz w:val="18"/>
                <w:szCs w:val="18"/>
                <w:lang w:val="hy-AM"/>
              </w:rPr>
            </w:pPr>
          </w:p>
        </w:tc>
        <w:tc>
          <w:tcPr>
            <w:tcW w:w="990" w:type="dxa"/>
            <w:vMerge/>
            <w:vAlign w:val="center"/>
          </w:tcPr>
          <w:p w14:paraId="14A8457A" w14:textId="77777777" w:rsidR="00CB5217" w:rsidRPr="00D47374" w:rsidRDefault="00CB5217" w:rsidP="000822AE">
            <w:pPr>
              <w:jc w:val="center"/>
              <w:rPr>
                <w:sz w:val="18"/>
                <w:szCs w:val="18"/>
                <w:lang w:val="hy-AM"/>
              </w:rPr>
            </w:pPr>
          </w:p>
        </w:tc>
        <w:tc>
          <w:tcPr>
            <w:tcW w:w="1393" w:type="dxa"/>
            <w:vMerge/>
            <w:vAlign w:val="center"/>
          </w:tcPr>
          <w:p w14:paraId="167E138B" w14:textId="77777777" w:rsidR="00CB5217" w:rsidRPr="00D47374" w:rsidRDefault="00CB5217" w:rsidP="000822AE">
            <w:pPr>
              <w:jc w:val="center"/>
              <w:rPr>
                <w:sz w:val="18"/>
                <w:szCs w:val="18"/>
                <w:lang w:val="hy-AM"/>
              </w:rPr>
            </w:pPr>
          </w:p>
        </w:tc>
        <w:tc>
          <w:tcPr>
            <w:tcW w:w="1354" w:type="dxa"/>
            <w:gridSpan w:val="4"/>
            <w:vMerge/>
            <w:vAlign w:val="center"/>
          </w:tcPr>
          <w:p w14:paraId="7DC08B24" w14:textId="77777777" w:rsidR="00CB5217" w:rsidRPr="00D47374" w:rsidRDefault="00CB5217" w:rsidP="000822AE">
            <w:pPr>
              <w:jc w:val="center"/>
              <w:rPr>
                <w:sz w:val="18"/>
                <w:szCs w:val="18"/>
                <w:lang w:val="hy-AM"/>
              </w:rPr>
            </w:pPr>
          </w:p>
        </w:tc>
        <w:tc>
          <w:tcPr>
            <w:tcW w:w="891" w:type="dxa"/>
            <w:gridSpan w:val="3"/>
            <w:vMerge/>
            <w:vAlign w:val="center"/>
          </w:tcPr>
          <w:p w14:paraId="5EA6E780" w14:textId="77777777" w:rsidR="00CB5217" w:rsidRPr="00D47374" w:rsidRDefault="00CB5217" w:rsidP="000822AE">
            <w:pPr>
              <w:jc w:val="center"/>
              <w:rPr>
                <w:sz w:val="18"/>
                <w:szCs w:val="18"/>
                <w:lang w:val="hy-AM"/>
              </w:rPr>
            </w:pPr>
          </w:p>
        </w:tc>
        <w:tc>
          <w:tcPr>
            <w:tcW w:w="1590" w:type="dxa"/>
            <w:gridSpan w:val="4"/>
            <w:vMerge/>
            <w:vAlign w:val="center"/>
          </w:tcPr>
          <w:p w14:paraId="440C0A6B" w14:textId="77777777" w:rsidR="00CB5217" w:rsidRPr="00D47374" w:rsidRDefault="00CB5217" w:rsidP="000822AE">
            <w:pPr>
              <w:jc w:val="center"/>
              <w:rPr>
                <w:sz w:val="18"/>
                <w:szCs w:val="18"/>
                <w:lang w:val="hy-AM"/>
              </w:rPr>
            </w:pPr>
          </w:p>
        </w:tc>
        <w:tc>
          <w:tcPr>
            <w:tcW w:w="1012" w:type="dxa"/>
            <w:gridSpan w:val="4"/>
            <w:vMerge/>
            <w:vAlign w:val="center"/>
          </w:tcPr>
          <w:p w14:paraId="1CF87A73" w14:textId="77777777" w:rsidR="00CB5217" w:rsidRPr="00D47374" w:rsidRDefault="00CB5217" w:rsidP="000822AE">
            <w:pPr>
              <w:jc w:val="center"/>
              <w:rPr>
                <w:sz w:val="18"/>
                <w:szCs w:val="18"/>
                <w:lang w:val="hy-AM"/>
              </w:rPr>
            </w:pPr>
          </w:p>
        </w:tc>
        <w:tc>
          <w:tcPr>
            <w:tcW w:w="1378" w:type="dxa"/>
            <w:gridSpan w:val="3"/>
            <w:vMerge/>
          </w:tcPr>
          <w:p w14:paraId="037E3D83" w14:textId="77777777" w:rsidR="00CB5217" w:rsidRPr="00D47374" w:rsidRDefault="00CB5217" w:rsidP="000822AE">
            <w:pPr>
              <w:jc w:val="center"/>
              <w:rPr>
                <w:sz w:val="18"/>
                <w:szCs w:val="18"/>
                <w:lang w:val="hy-AM"/>
              </w:rPr>
            </w:pPr>
          </w:p>
        </w:tc>
        <w:tc>
          <w:tcPr>
            <w:tcW w:w="1083" w:type="dxa"/>
            <w:gridSpan w:val="2"/>
            <w:vAlign w:val="center"/>
          </w:tcPr>
          <w:p w14:paraId="1D0A72C1" w14:textId="77777777" w:rsidR="00CB5217" w:rsidRPr="00D47374" w:rsidRDefault="00CB5217" w:rsidP="000822AE">
            <w:pPr>
              <w:jc w:val="center"/>
              <w:rPr>
                <w:rFonts w:cs="Sylfaen"/>
                <w:i/>
                <w:sz w:val="18"/>
                <w:szCs w:val="18"/>
                <w:lang w:val="hy-AM"/>
              </w:rPr>
            </w:pPr>
            <w:r w:rsidRPr="00D47374">
              <w:rPr>
                <w:rFonts w:cs="Sylfaen"/>
                <w:i/>
                <w:sz w:val="18"/>
                <w:szCs w:val="18"/>
                <w:lang w:val="hy-AM"/>
              </w:rPr>
              <w:t>17 500</w:t>
            </w:r>
          </w:p>
        </w:tc>
        <w:tc>
          <w:tcPr>
            <w:tcW w:w="1614" w:type="dxa"/>
            <w:tcBorders>
              <w:right w:val="single" w:sz="12" w:space="0" w:color="auto"/>
            </w:tcBorders>
            <w:vAlign w:val="center"/>
          </w:tcPr>
          <w:p w14:paraId="34E11760" w14:textId="77777777" w:rsidR="00CB5217" w:rsidRPr="00D47374" w:rsidRDefault="00CB5217" w:rsidP="000822AE">
            <w:pPr>
              <w:jc w:val="center"/>
              <w:rPr>
                <w:sz w:val="18"/>
                <w:szCs w:val="18"/>
                <w:lang w:val="hy-AM"/>
              </w:rPr>
            </w:pPr>
            <w:r w:rsidRPr="00D47374">
              <w:rPr>
                <w:sz w:val="18"/>
                <w:szCs w:val="18"/>
                <w:lang w:val="hy-AM"/>
              </w:rPr>
              <w:t>2027</w:t>
            </w:r>
            <w:r>
              <w:rPr>
                <w:sz w:val="18"/>
                <w:szCs w:val="18"/>
              </w:rPr>
              <w:t>г.</w:t>
            </w:r>
          </w:p>
        </w:tc>
      </w:tr>
      <w:tr w:rsidR="00CB5217" w:rsidRPr="000264EC" w14:paraId="6549951F" w14:textId="77777777" w:rsidTr="000822AE">
        <w:trPr>
          <w:trHeight w:val="531"/>
          <w:jc w:val="center"/>
        </w:trPr>
        <w:tc>
          <w:tcPr>
            <w:tcW w:w="16060" w:type="dxa"/>
            <w:gridSpan w:val="25"/>
            <w:tcBorders>
              <w:left w:val="single" w:sz="12" w:space="0" w:color="auto"/>
              <w:bottom w:val="single" w:sz="12" w:space="0" w:color="auto"/>
              <w:right w:val="single" w:sz="12" w:space="0" w:color="auto"/>
            </w:tcBorders>
            <w:vAlign w:val="center"/>
          </w:tcPr>
          <w:p w14:paraId="5BDEAB50"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085F08DD" w14:textId="77777777" w:rsidR="00CB5217" w:rsidRPr="00DD7AEF" w:rsidRDefault="00CB5217" w:rsidP="000822AE">
            <w:pPr>
              <w:jc w:val="both"/>
              <w:rPr>
                <w:rFonts w:cs="Calibri"/>
                <w:color w:val="000000"/>
                <w:sz w:val="20"/>
              </w:rPr>
            </w:pPr>
            <w:r w:rsidRPr="00DD7AEF">
              <w:rPr>
                <w:rFonts w:cs="Calibri"/>
                <w:color w:val="000000"/>
                <w:sz w:val="20"/>
                <w:lang w:val="hy-AM"/>
              </w:rPr>
              <w:t>Флакон/ампула, содержащий 1 дозу жидкой, конъюгированной, четирехвалентной (с А,C,Y,W-135 серотипами) вакцины.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w:t>
            </w:r>
            <w:r w:rsidRPr="00DD7AEF">
              <w:rPr>
                <w:rFonts w:cs="Calibri"/>
                <w:color w:val="000000"/>
                <w:sz w:val="20"/>
              </w:rPr>
              <w:t>, не замораживать</w:t>
            </w:r>
            <w:r w:rsidRPr="00DD7AEF">
              <w:rPr>
                <w:rFonts w:cs="Calibri"/>
                <w:color w:val="000000"/>
                <w:sz w:val="20"/>
                <w:lang w:val="hy-AM"/>
              </w:rPr>
              <w:t>. 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40E3AFDF" w14:textId="77777777" w:rsidR="00CB5217" w:rsidRPr="00DD7AEF" w:rsidRDefault="00CB5217" w:rsidP="000822AE">
            <w:pPr>
              <w:jc w:val="both"/>
              <w:rPr>
                <w:rFonts w:cs="Calibri"/>
                <w:color w:val="000000"/>
                <w:sz w:val="20"/>
                <w:lang w:val="hy-AM"/>
              </w:rPr>
            </w:pPr>
            <w:r w:rsidRPr="00DD7AEF">
              <w:rPr>
                <w:rFonts w:cs="Calibri"/>
                <w:color w:val="000000"/>
                <w:sz w:val="20"/>
                <w:lang w:val="hy-AM"/>
              </w:rPr>
              <w:t>Срок годности вакцины при доставке:</w:t>
            </w:r>
          </w:p>
          <w:p w14:paraId="79DED094" w14:textId="77777777" w:rsidR="00CB5217" w:rsidRDefault="00CB5217" w:rsidP="000822AE">
            <w:pPr>
              <w:jc w:val="both"/>
              <w:rPr>
                <w:rFonts w:cs="Calibri"/>
                <w:color w:val="000000"/>
                <w:sz w:val="20"/>
                <w:lang w:val="hy-AM"/>
              </w:rPr>
            </w:pPr>
            <w:proofErr w:type="gramStart"/>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w:t>
            </w:r>
            <w:proofErr w:type="gramEnd"/>
            <w:r w:rsidRPr="00A821ED">
              <w:rPr>
                <w:rFonts w:cs="Calibri"/>
                <w:color w:val="000000"/>
                <w:sz w:val="20"/>
                <w:lang w:val="hy-AM"/>
              </w:rPr>
              <w:t xml:space="preserve"> средства со сроком годности 2,5 года и более должны иметь остаточный срок годности не менее 24 месяцев на момент поставки.</w:t>
            </w:r>
          </w:p>
          <w:p w14:paraId="73F4C469" w14:textId="77777777" w:rsidR="00CB5217" w:rsidRPr="00066FA3" w:rsidRDefault="00CB5217" w:rsidP="000822AE">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101FD9B9" w14:textId="77777777" w:rsidR="00CB5217" w:rsidRPr="00066FA3" w:rsidRDefault="00CB5217" w:rsidP="000822AE">
            <w:pPr>
              <w:jc w:val="both"/>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066FA3">
              <w:rPr>
                <w:rFonts w:cs="Calibri"/>
                <w:color w:val="000000"/>
                <w:sz w:val="20"/>
              </w:rPr>
              <w:t>.</w:t>
            </w:r>
          </w:p>
          <w:p w14:paraId="30F03F23" w14:textId="77777777" w:rsidR="00CB5217" w:rsidRPr="00DD7AEF" w:rsidRDefault="00CB5217" w:rsidP="000822AE">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0BB2ECA6" w14:textId="77777777" w:rsidR="00CB5217" w:rsidRPr="00DD7AEF" w:rsidRDefault="00CB5217" w:rsidP="000822AE">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w:t>
            </w:r>
            <w:r w:rsidRPr="00DD7AEF">
              <w:rPr>
                <w:rFonts w:cs="Calibri"/>
                <w:color w:val="000000"/>
                <w:sz w:val="20"/>
              </w:rPr>
              <w:lastRenderedPageBreak/>
              <w:t xml:space="preserve">Армения “О лекарственных средствах”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6A2D41FE" w14:textId="77777777" w:rsidR="00CB5217" w:rsidRPr="00311ED2" w:rsidRDefault="00CB5217" w:rsidP="000822AE">
            <w:pPr>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tc>
      </w:tr>
      <w:tr w:rsidR="00CB5217" w:rsidRPr="000264EC" w14:paraId="5DB3CB77" w14:textId="77777777" w:rsidTr="000822AE">
        <w:trPr>
          <w:trHeight w:val="50"/>
          <w:jc w:val="center"/>
        </w:trPr>
        <w:tc>
          <w:tcPr>
            <w:tcW w:w="1548" w:type="dxa"/>
            <w:vMerge w:val="restart"/>
            <w:tcBorders>
              <w:top w:val="single" w:sz="12" w:space="0" w:color="auto"/>
              <w:left w:val="single" w:sz="12" w:space="0" w:color="auto"/>
            </w:tcBorders>
            <w:vAlign w:val="center"/>
          </w:tcPr>
          <w:p w14:paraId="52EABD06" w14:textId="77777777" w:rsidR="00CB5217" w:rsidRPr="00D47374" w:rsidRDefault="00CB5217" w:rsidP="00CB5217">
            <w:pPr>
              <w:jc w:val="center"/>
              <w:rPr>
                <w:rFonts w:cs="Calibri"/>
                <w:color w:val="000000"/>
                <w:sz w:val="18"/>
                <w:szCs w:val="18"/>
                <w:lang w:val="hy-AM"/>
              </w:rPr>
            </w:pPr>
            <w:r w:rsidRPr="00D47374">
              <w:rPr>
                <w:sz w:val="18"/>
                <w:szCs w:val="18"/>
                <w:lang w:val="hy-AM"/>
              </w:rPr>
              <w:lastRenderedPageBreak/>
              <w:t>4</w:t>
            </w:r>
          </w:p>
        </w:tc>
        <w:tc>
          <w:tcPr>
            <w:tcW w:w="3207" w:type="dxa"/>
            <w:vMerge w:val="restart"/>
            <w:tcBorders>
              <w:top w:val="single" w:sz="12" w:space="0" w:color="auto"/>
            </w:tcBorders>
            <w:vAlign w:val="center"/>
          </w:tcPr>
          <w:p w14:paraId="12626533" w14:textId="77777777" w:rsidR="00CB5217" w:rsidRPr="00B10732" w:rsidRDefault="00CB5217" w:rsidP="00CB5217">
            <w:pPr>
              <w:rPr>
                <w:color w:val="000000"/>
                <w:sz w:val="18"/>
                <w:szCs w:val="18"/>
                <w:lang w:val="hy-AM"/>
              </w:rPr>
            </w:pPr>
            <w:r w:rsidRPr="00B10732">
              <w:rPr>
                <w:rFonts w:cs="Calibri"/>
                <w:color w:val="000000"/>
                <w:sz w:val="18"/>
                <w:szCs w:val="18"/>
              </w:rPr>
              <w:t>Вакцина против дифтерии, столбняка, коклюша /неклеточный компонент/, полиомиелита для детей 6 лет</w:t>
            </w:r>
          </w:p>
        </w:tc>
        <w:tc>
          <w:tcPr>
            <w:tcW w:w="990" w:type="dxa"/>
            <w:vMerge w:val="restart"/>
            <w:tcBorders>
              <w:top w:val="single" w:sz="12" w:space="0" w:color="auto"/>
            </w:tcBorders>
            <w:vAlign w:val="center"/>
          </w:tcPr>
          <w:p w14:paraId="63D11D15" w14:textId="77777777" w:rsidR="00CB5217" w:rsidRPr="00D47374" w:rsidRDefault="00CB5217" w:rsidP="00CB5217">
            <w:pPr>
              <w:jc w:val="center"/>
              <w:rPr>
                <w:sz w:val="18"/>
                <w:szCs w:val="18"/>
                <w:lang w:val="hy-AM"/>
              </w:rPr>
            </w:pPr>
          </w:p>
        </w:tc>
        <w:tc>
          <w:tcPr>
            <w:tcW w:w="1512" w:type="dxa"/>
            <w:gridSpan w:val="3"/>
            <w:vMerge w:val="restart"/>
            <w:tcBorders>
              <w:top w:val="single" w:sz="12" w:space="0" w:color="auto"/>
            </w:tcBorders>
            <w:vAlign w:val="center"/>
          </w:tcPr>
          <w:p w14:paraId="68559A60" w14:textId="77777777" w:rsidR="00CB5217" w:rsidRPr="00D47374" w:rsidRDefault="00CB5217" w:rsidP="00CB5217">
            <w:pPr>
              <w:jc w:val="center"/>
              <w:rPr>
                <w:sz w:val="18"/>
                <w:szCs w:val="18"/>
                <w:lang w:val="hy-AM"/>
              </w:rPr>
            </w:pPr>
            <w:r w:rsidRPr="00B625FF">
              <w:rPr>
                <w:sz w:val="20"/>
                <w:szCs w:val="20"/>
              </w:rPr>
              <w:t>Излагается ниже</w:t>
            </w:r>
          </w:p>
        </w:tc>
        <w:tc>
          <w:tcPr>
            <w:tcW w:w="1241" w:type="dxa"/>
            <w:gridSpan w:val="3"/>
            <w:vMerge w:val="restart"/>
            <w:tcBorders>
              <w:top w:val="single" w:sz="12" w:space="0" w:color="auto"/>
            </w:tcBorders>
            <w:vAlign w:val="center"/>
          </w:tcPr>
          <w:p w14:paraId="3710365C" w14:textId="77777777" w:rsidR="00CB5217" w:rsidRPr="00D47374" w:rsidRDefault="00CB5217" w:rsidP="00CB5217">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040226F7" w14:textId="77777777" w:rsidR="00CB5217" w:rsidRPr="00D47374" w:rsidRDefault="00CB5217" w:rsidP="00CB5217">
            <w:pPr>
              <w:jc w:val="center"/>
              <w:rPr>
                <w:sz w:val="18"/>
                <w:szCs w:val="18"/>
                <w:lang w:val="hy-AM"/>
              </w:rPr>
            </w:pPr>
            <w:r w:rsidRPr="00D47374">
              <w:rPr>
                <w:sz w:val="18"/>
                <w:szCs w:val="18"/>
                <w:lang w:val="hy-AM"/>
              </w:rPr>
              <w:t>7086</w:t>
            </w:r>
          </w:p>
        </w:tc>
        <w:tc>
          <w:tcPr>
            <w:tcW w:w="1593" w:type="dxa"/>
            <w:gridSpan w:val="4"/>
            <w:vMerge w:val="restart"/>
            <w:tcBorders>
              <w:top w:val="single" w:sz="12" w:space="0" w:color="auto"/>
            </w:tcBorders>
            <w:vAlign w:val="center"/>
          </w:tcPr>
          <w:p w14:paraId="619D8667" w14:textId="77777777" w:rsidR="00CB5217" w:rsidRPr="00D47374" w:rsidRDefault="00CB5217" w:rsidP="00CB5217">
            <w:pPr>
              <w:jc w:val="center"/>
              <w:rPr>
                <w:sz w:val="18"/>
                <w:szCs w:val="18"/>
                <w:lang w:val="hy-AM"/>
              </w:rPr>
            </w:pPr>
            <w:r w:rsidRPr="00D47374">
              <w:rPr>
                <w:sz w:val="18"/>
                <w:szCs w:val="18"/>
                <w:lang w:val="hy-AM"/>
              </w:rPr>
              <w:t>1 736 070 000</w:t>
            </w:r>
          </w:p>
        </w:tc>
        <w:tc>
          <w:tcPr>
            <w:tcW w:w="1003" w:type="dxa"/>
            <w:gridSpan w:val="3"/>
            <w:vMerge w:val="restart"/>
            <w:tcBorders>
              <w:top w:val="single" w:sz="12" w:space="0" w:color="auto"/>
            </w:tcBorders>
            <w:vAlign w:val="center"/>
          </w:tcPr>
          <w:p w14:paraId="733A11DB" w14:textId="77777777" w:rsidR="00CB5217" w:rsidRPr="00D47374" w:rsidRDefault="00CB5217" w:rsidP="00CB5217">
            <w:pPr>
              <w:jc w:val="center"/>
              <w:rPr>
                <w:sz w:val="18"/>
                <w:szCs w:val="18"/>
                <w:lang w:val="hy-AM"/>
              </w:rPr>
            </w:pPr>
            <w:r w:rsidRPr="00D47374">
              <w:rPr>
                <w:sz w:val="18"/>
                <w:szCs w:val="18"/>
                <w:lang w:val="hy-AM"/>
              </w:rPr>
              <w:t>245 000</w:t>
            </w:r>
          </w:p>
        </w:tc>
        <w:tc>
          <w:tcPr>
            <w:tcW w:w="1378" w:type="dxa"/>
            <w:gridSpan w:val="3"/>
            <w:vMerge w:val="restart"/>
            <w:tcBorders>
              <w:top w:val="single" w:sz="12" w:space="0" w:color="auto"/>
            </w:tcBorders>
            <w:vAlign w:val="center"/>
          </w:tcPr>
          <w:p w14:paraId="15CBE2BE" w14:textId="1A926ACD" w:rsidR="00CB5217" w:rsidRPr="00D47374" w:rsidRDefault="00CB5217" w:rsidP="00CB5217">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3" w:type="dxa"/>
            <w:gridSpan w:val="2"/>
            <w:tcBorders>
              <w:top w:val="single" w:sz="12" w:space="0" w:color="auto"/>
            </w:tcBorders>
            <w:vAlign w:val="center"/>
          </w:tcPr>
          <w:p w14:paraId="49C640F4" w14:textId="77777777" w:rsidR="00CB5217" w:rsidRPr="00D47374" w:rsidRDefault="00CB5217" w:rsidP="00CB5217">
            <w:pPr>
              <w:jc w:val="center"/>
              <w:rPr>
                <w:sz w:val="18"/>
                <w:szCs w:val="18"/>
                <w:lang w:val="hy-AM"/>
              </w:rPr>
            </w:pPr>
            <w:r w:rsidRPr="00D47374">
              <w:rPr>
                <w:rFonts w:cs="Sylfaen"/>
                <w:i/>
                <w:sz w:val="18"/>
                <w:szCs w:val="18"/>
                <w:lang w:val="hy-AM"/>
              </w:rPr>
              <w:t>35</w:t>
            </w:r>
            <w:r w:rsidRPr="00D47374">
              <w:rPr>
                <w:rFonts w:cs="Sylfaen"/>
                <w:i/>
                <w:sz w:val="18"/>
                <w:szCs w:val="18"/>
                <w:lang w:val="pt-BR"/>
              </w:rPr>
              <w:t xml:space="preserve"> 000</w:t>
            </w:r>
          </w:p>
        </w:tc>
        <w:tc>
          <w:tcPr>
            <w:tcW w:w="1614" w:type="dxa"/>
            <w:tcBorders>
              <w:top w:val="single" w:sz="12" w:space="0" w:color="auto"/>
              <w:right w:val="single" w:sz="12" w:space="0" w:color="auto"/>
            </w:tcBorders>
            <w:vAlign w:val="center"/>
          </w:tcPr>
          <w:p w14:paraId="55B6B7BE" w14:textId="77777777" w:rsidR="00CB5217" w:rsidRPr="00D47374" w:rsidRDefault="00CB5217" w:rsidP="00CB5217">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май</w:t>
            </w:r>
          </w:p>
        </w:tc>
      </w:tr>
      <w:tr w:rsidR="00CB5217" w:rsidRPr="000264EC" w14:paraId="1259E109" w14:textId="77777777" w:rsidTr="000822AE">
        <w:trPr>
          <w:trHeight w:val="70"/>
          <w:jc w:val="center"/>
        </w:trPr>
        <w:tc>
          <w:tcPr>
            <w:tcW w:w="1548" w:type="dxa"/>
            <w:vMerge/>
            <w:tcBorders>
              <w:left w:val="single" w:sz="12" w:space="0" w:color="auto"/>
            </w:tcBorders>
            <w:vAlign w:val="center"/>
          </w:tcPr>
          <w:p w14:paraId="55916D18" w14:textId="77777777" w:rsidR="00CB5217" w:rsidRPr="00D47374" w:rsidRDefault="00CB5217" w:rsidP="000822AE">
            <w:pPr>
              <w:jc w:val="center"/>
              <w:rPr>
                <w:rFonts w:cs="Calibri"/>
                <w:sz w:val="18"/>
                <w:szCs w:val="18"/>
                <w:lang w:val="hy-AM"/>
              </w:rPr>
            </w:pPr>
          </w:p>
        </w:tc>
        <w:tc>
          <w:tcPr>
            <w:tcW w:w="3207" w:type="dxa"/>
            <w:vMerge/>
            <w:vAlign w:val="center"/>
          </w:tcPr>
          <w:p w14:paraId="47131BE4" w14:textId="77777777" w:rsidR="00CB5217" w:rsidRPr="00D47374" w:rsidRDefault="00CB5217" w:rsidP="000822AE">
            <w:pPr>
              <w:jc w:val="center"/>
              <w:rPr>
                <w:color w:val="000000"/>
                <w:sz w:val="18"/>
                <w:szCs w:val="18"/>
                <w:lang w:val="hy-AM"/>
              </w:rPr>
            </w:pPr>
          </w:p>
        </w:tc>
        <w:tc>
          <w:tcPr>
            <w:tcW w:w="990" w:type="dxa"/>
            <w:vMerge/>
            <w:vAlign w:val="center"/>
          </w:tcPr>
          <w:p w14:paraId="4321E26E" w14:textId="77777777" w:rsidR="00CB5217" w:rsidRPr="00D47374" w:rsidRDefault="00CB5217" w:rsidP="000822AE">
            <w:pPr>
              <w:jc w:val="center"/>
              <w:rPr>
                <w:sz w:val="18"/>
                <w:szCs w:val="18"/>
                <w:lang w:val="hy-AM"/>
              </w:rPr>
            </w:pPr>
          </w:p>
        </w:tc>
        <w:tc>
          <w:tcPr>
            <w:tcW w:w="1512" w:type="dxa"/>
            <w:gridSpan w:val="3"/>
            <w:vMerge/>
            <w:vAlign w:val="center"/>
          </w:tcPr>
          <w:p w14:paraId="05F85F52" w14:textId="77777777" w:rsidR="00CB5217" w:rsidRPr="00D47374" w:rsidRDefault="00CB5217" w:rsidP="000822AE">
            <w:pPr>
              <w:jc w:val="center"/>
              <w:rPr>
                <w:sz w:val="18"/>
                <w:szCs w:val="18"/>
                <w:lang w:val="hy-AM"/>
              </w:rPr>
            </w:pPr>
          </w:p>
        </w:tc>
        <w:tc>
          <w:tcPr>
            <w:tcW w:w="1241" w:type="dxa"/>
            <w:gridSpan w:val="3"/>
            <w:vMerge/>
            <w:vAlign w:val="center"/>
          </w:tcPr>
          <w:p w14:paraId="246D7999" w14:textId="77777777" w:rsidR="00CB5217" w:rsidRPr="00D47374" w:rsidRDefault="00CB5217" w:rsidP="000822AE">
            <w:pPr>
              <w:jc w:val="center"/>
              <w:rPr>
                <w:sz w:val="18"/>
                <w:szCs w:val="18"/>
                <w:lang w:val="hy-AM"/>
              </w:rPr>
            </w:pPr>
          </w:p>
        </w:tc>
        <w:tc>
          <w:tcPr>
            <w:tcW w:w="891" w:type="dxa"/>
            <w:gridSpan w:val="3"/>
            <w:vMerge/>
            <w:vAlign w:val="center"/>
          </w:tcPr>
          <w:p w14:paraId="16DEADE3" w14:textId="77777777" w:rsidR="00CB5217" w:rsidRPr="00D47374" w:rsidRDefault="00CB5217" w:rsidP="000822AE">
            <w:pPr>
              <w:jc w:val="center"/>
              <w:rPr>
                <w:sz w:val="18"/>
                <w:szCs w:val="18"/>
                <w:lang w:val="hy-AM"/>
              </w:rPr>
            </w:pPr>
          </w:p>
        </w:tc>
        <w:tc>
          <w:tcPr>
            <w:tcW w:w="1593" w:type="dxa"/>
            <w:gridSpan w:val="4"/>
            <w:vMerge/>
            <w:vAlign w:val="center"/>
          </w:tcPr>
          <w:p w14:paraId="77C1A5FE" w14:textId="77777777" w:rsidR="00CB5217" w:rsidRPr="00D47374" w:rsidRDefault="00CB5217" w:rsidP="000822AE">
            <w:pPr>
              <w:jc w:val="center"/>
              <w:rPr>
                <w:sz w:val="18"/>
                <w:szCs w:val="18"/>
                <w:lang w:val="hy-AM"/>
              </w:rPr>
            </w:pPr>
          </w:p>
        </w:tc>
        <w:tc>
          <w:tcPr>
            <w:tcW w:w="1003" w:type="dxa"/>
            <w:gridSpan w:val="3"/>
            <w:vMerge/>
            <w:vAlign w:val="center"/>
          </w:tcPr>
          <w:p w14:paraId="5B09FAE1" w14:textId="77777777" w:rsidR="00CB5217" w:rsidRPr="00D47374" w:rsidRDefault="00CB5217" w:rsidP="000822AE">
            <w:pPr>
              <w:jc w:val="center"/>
              <w:rPr>
                <w:sz w:val="18"/>
                <w:szCs w:val="18"/>
                <w:lang w:val="hy-AM"/>
              </w:rPr>
            </w:pPr>
          </w:p>
        </w:tc>
        <w:tc>
          <w:tcPr>
            <w:tcW w:w="1378" w:type="dxa"/>
            <w:gridSpan w:val="3"/>
            <w:vMerge/>
          </w:tcPr>
          <w:p w14:paraId="28EA8273" w14:textId="77777777" w:rsidR="00CB5217" w:rsidRPr="00D47374" w:rsidRDefault="00CB5217" w:rsidP="000822AE">
            <w:pPr>
              <w:jc w:val="center"/>
              <w:rPr>
                <w:sz w:val="18"/>
                <w:szCs w:val="18"/>
                <w:lang w:val="hy-AM"/>
              </w:rPr>
            </w:pPr>
          </w:p>
        </w:tc>
        <w:tc>
          <w:tcPr>
            <w:tcW w:w="1083" w:type="dxa"/>
            <w:gridSpan w:val="2"/>
            <w:vAlign w:val="center"/>
          </w:tcPr>
          <w:p w14:paraId="479B4128" w14:textId="77777777" w:rsidR="00CB5217" w:rsidRPr="00D47374" w:rsidRDefault="00CB5217" w:rsidP="000822AE">
            <w:pPr>
              <w:jc w:val="center"/>
              <w:rPr>
                <w:sz w:val="18"/>
                <w:szCs w:val="18"/>
                <w:lang w:val="hy-AM"/>
              </w:rPr>
            </w:pPr>
            <w:r w:rsidRPr="00D47374">
              <w:rPr>
                <w:rFonts w:cs="Sylfaen"/>
                <w:i/>
                <w:sz w:val="18"/>
                <w:szCs w:val="18"/>
                <w:lang w:val="hy-AM"/>
              </w:rPr>
              <w:t>4</w:t>
            </w:r>
            <w:r w:rsidRPr="00D47374">
              <w:rPr>
                <w:rFonts w:cs="Sylfaen"/>
                <w:i/>
                <w:sz w:val="18"/>
                <w:szCs w:val="18"/>
                <w:lang w:val="pt-BR"/>
              </w:rPr>
              <w:t>0 000</w:t>
            </w:r>
          </w:p>
        </w:tc>
        <w:tc>
          <w:tcPr>
            <w:tcW w:w="1614" w:type="dxa"/>
            <w:tcBorders>
              <w:right w:val="single" w:sz="12" w:space="0" w:color="auto"/>
            </w:tcBorders>
            <w:vAlign w:val="center"/>
          </w:tcPr>
          <w:p w14:paraId="2A1F6B08" w14:textId="77777777" w:rsidR="00CB5217" w:rsidRPr="00D47374" w:rsidRDefault="00CB5217" w:rsidP="000822AE">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август</w:t>
            </w:r>
          </w:p>
        </w:tc>
      </w:tr>
      <w:tr w:rsidR="00CB5217" w:rsidRPr="000264EC" w14:paraId="191271BE" w14:textId="77777777" w:rsidTr="000822AE">
        <w:trPr>
          <w:trHeight w:val="250"/>
          <w:jc w:val="center"/>
        </w:trPr>
        <w:tc>
          <w:tcPr>
            <w:tcW w:w="1548" w:type="dxa"/>
            <w:vMerge/>
            <w:tcBorders>
              <w:left w:val="single" w:sz="12" w:space="0" w:color="auto"/>
            </w:tcBorders>
            <w:vAlign w:val="center"/>
          </w:tcPr>
          <w:p w14:paraId="1D1AC28E" w14:textId="77777777" w:rsidR="00CB5217" w:rsidRPr="00D47374" w:rsidRDefault="00CB5217" w:rsidP="000822AE">
            <w:pPr>
              <w:jc w:val="center"/>
              <w:rPr>
                <w:rFonts w:cs="Calibri"/>
                <w:sz w:val="18"/>
                <w:szCs w:val="18"/>
                <w:lang w:val="hy-AM"/>
              </w:rPr>
            </w:pPr>
          </w:p>
        </w:tc>
        <w:tc>
          <w:tcPr>
            <w:tcW w:w="3207" w:type="dxa"/>
            <w:vMerge/>
            <w:vAlign w:val="center"/>
          </w:tcPr>
          <w:p w14:paraId="26A6827A" w14:textId="77777777" w:rsidR="00CB5217" w:rsidRPr="00D47374" w:rsidRDefault="00CB5217" w:rsidP="000822AE">
            <w:pPr>
              <w:jc w:val="center"/>
              <w:rPr>
                <w:color w:val="000000"/>
                <w:sz w:val="18"/>
                <w:szCs w:val="18"/>
                <w:lang w:val="hy-AM"/>
              </w:rPr>
            </w:pPr>
          </w:p>
        </w:tc>
        <w:tc>
          <w:tcPr>
            <w:tcW w:w="990" w:type="dxa"/>
            <w:vMerge/>
            <w:vAlign w:val="center"/>
          </w:tcPr>
          <w:p w14:paraId="5CE84155" w14:textId="77777777" w:rsidR="00CB5217" w:rsidRPr="00D47374" w:rsidRDefault="00CB5217" w:rsidP="000822AE">
            <w:pPr>
              <w:jc w:val="center"/>
              <w:rPr>
                <w:sz w:val="18"/>
                <w:szCs w:val="18"/>
                <w:lang w:val="hy-AM"/>
              </w:rPr>
            </w:pPr>
          </w:p>
        </w:tc>
        <w:tc>
          <w:tcPr>
            <w:tcW w:w="1512" w:type="dxa"/>
            <w:gridSpan w:val="3"/>
            <w:vMerge/>
            <w:vAlign w:val="center"/>
          </w:tcPr>
          <w:p w14:paraId="551F50DD" w14:textId="77777777" w:rsidR="00CB5217" w:rsidRPr="00D47374" w:rsidRDefault="00CB5217" w:rsidP="000822AE">
            <w:pPr>
              <w:jc w:val="center"/>
              <w:rPr>
                <w:sz w:val="18"/>
                <w:szCs w:val="18"/>
                <w:lang w:val="hy-AM"/>
              </w:rPr>
            </w:pPr>
          </w:p>
        </w:tc>
        <w:tc>
          <w:tcPr>
            <w:tcW w:w="1241" w:type="dxa"/>
            <w:gridSpan w:val="3"/>
            <w:vMerge/>
            <w:vAlign w:val="center"/>
          </w:tcPr>
          <w:p w14:paraId="2D6E1936" w14:textId="77777777" w:rsidR="00CB5217" w:rsidRPr="00D47374" w:rsidRDefault="00CB5217" w:rsidP="000822AE">
            <w:pPr>
              <w:jc w:val="center"/>
              <w:rPr>
                <w:sz w:val="18"/>
                <w:szCs w:val="18"/>
                <w:lang w:val="hy-AM"/>
              </w:rPr>
            </w:pPr>
          </w:p>
        </w:tc>
        <w:tc>
          <w:tcPr>
            <w:tcW w:w="891" w:type="dxa"/>
            <w:gridSpan w:val="3"/>
            <w:vMerge/>
            <w:vAlign w:val="center"/>
          </w:tcPr>
          <w:p w14:paraId="73C9E7CF" w14:textId="77777777" w:rsidR="00CB5217" w:rsidRPr="00D47374" w:rsidRDefault="00CB5217" w:rsidP="000822AE">
            <w:pPr>
              <w:jc w:val="center"/>
              <w:rPr>
                <w:sz w:val="18"/>
                <w:szCs w:val="18"/>
                <w:lang w:val="hy-AM"/>
              </w:rPr>
            </w:pPr>
          </w:p>
        </w:tc>
        <w:tc>
          <w:tcPr>
            <w:tcW w:w="1593" w:type="dxa"/>
            <w:gridSpan w:val="4"/>
            <w:vMerge/>
            <w:vAlign w:val="center"/>
          </w:tcPr>
          <w:p w14:paraId="23CEDD12" w14:textId="77777777" w:rsidR="00CB5217" w:rsidRPr="00D47374" w:rsidRDefault="00CB5217" w:rsidP="000822AE">
            <w:pPr>
              <w:jc w:val="center"/>
              <w:rPr>
                <w:sz w:val="18"/>
                <w:szCs w:val="18"/>
                <w:lang w:val="hy-AM"/>
              </w:rPr>
            </w:pPr>
          </w:p>
        </w:tc>
        <w:tc>
          <w:tcPr>
            <w:tcW w:w="1003" w:type="dxa"/>
            <w:gridSpan w:val="3"/>
            <w:vMerge/>
            <w:vAlign w:val="center"/>
          </w:tcPr>
          <w:p w14:paraId="5203D288" w14:textId="77777777" w:rsidR="00CB5217" w:rsidRPr="00D47374" w:rsidRDefault="00CB5217" w:rsidP="000822AE">
            <w:pPr>
              <w:jc w:val="center"/>
              <w:rPr>
                <w:sz w:val="18"/>
                <w:szCs w:val="18"/>
                <w:lang w:val="hy-AM"/>
              </w:rPr>
            </w:pPr>
          </w:p>
        </w:tc>
        <w:tc>
          <w:tcPr>
            <w:tcW w:w="1378" w:type="dxa"/>
            <w:gridSpan w:val="3"/>
            <w:vMerge/>
          </w:tcPr>
          <w:p w14:paraId="77B080D2" w14:textId="77777777" w:rsidR="00CB5217" w:rsidRPr="00D47374" w:rsidRDefault="00CB5217" w:rsidP="000822AE">
            <w:pPr>
              <w:jc w:val="center"/>
              <w:rPr>
                <w:sz w:val="18"/>
                <w:szCs w:val="18"/>
                <w:lang w:val="hy-AM"/>
              </w:rPr>
            </w:pPr>
          </w:p>
        </w:tc>
        <w:tc>
          <w:tcPr>
            <w:tcW w:w="1083" w:type="dxa"/>
            <w:gridSpan w:val="2"/>
            <w:vAlign w:val="center"/>
          </w:tcPr>
          <w:p w14:paraId="494AFB30" w14:textId="77777777" w:rsidR="00CB5217" w:rsidRPr="00D47374" w:rsidRDefault="00CB5217" w:rsidP="000822AE">
            <w:pPr>
              <w:jc w:val="center"/>
              <w:rPr>
                <w:sz w:val="18"/>
                <w:szCs w:val="18"/>
                <w:lang w:val="hy-AM"/>
              </w:rPr>
            </w:pPr>
            <w:r w:rsidRPr="00D47374">
              <w:rPr>
                <w:rFonts w:cs="Sylfaen"/>
                <w:i/>
                <w:sz w:val="18"/>
                <w:szCs w:val="18"/>
                <w:lang w:val="hy-AM"/>
              </w:rPr>
              <w:t>85</w:t>
            </w:r>
            <w:r w:rsidRPr="00D47374">
              <w:rPr>
                <w:rFonts w:cs="Sylfaen"/>
                <w:i/>
                <w:sz w:val="18"/>
                <w:szCs w:val="18"/>
                <w:lang w:val="pt-BR"/>
              </w:rPr>
              <w:t xml:space="preserve"> </w:t>
            </w:r>
            <w:r w:rsidRPr="00D47374">
              <w:rPr>
                <w:rFonts w:cs="Sylfaen"/>
                <w:i/>
                <w:sz w:val="18"/>
                <w:szCs w:val="18"/>
                <w:lang w:val="hy-AM"/>
              </w:rPr>
              <w:t>0</w:t>
            </w:r>
            <w:r w:rsidRPr="00D47374">
              <w:rPr>
                <w:rFonts w:cs="Sylfaen"/>
                <w:i/>
                <w:sz w:val="18"/>
                <w:szCs w:val="18"/>
                <w:lang w:val="pt-BR"/>
              </w:rPr>
              <w:t>00</w:t>
            </w:r>
          </w:p>
        </w:tc>
        <w:tc>
          <w:tcPr>
            <w:tcW w:w="1614" w:type="dxa"/>
            <w:tcBorders>
              <w:right w:val="single" w:sz="12" w:space="0" w:color="auto"/>
            </w:tcBorders>
            <w:vAlign w:val="center"/>
          </w:tcPr>
          <w:p w14:paraId="5C9346DD" w14:textId="77777777" w:rsidR="00CB5217" w:rsidRPr="00D47374" w:rsidRDefault="00CB5217" w:rsidP="000822AE">
            <w:pPr>
              <w:jc w:val="center"/>
              <w:rPr>
                <w:sz w:val="18"/>
                <w:szCs w:val="18"/>
                <w:lang w:val="hy-AM"/>
              </w:rPr>
            </w:pPr>
            <w:r w:rsidRPr="00D47374">
              <w:rPr>
                <w:sz w:val="18"/>
                <w:szCs w:val="18"/>
                <w:lang w:val="hy-AM"/>
              </w:rPr>
              <w:t>2026</w:t>
            </w:r>
            <w:r>
              <w:rPr>
                <w:sz w:val="18"/>
                <w:szCs w:val="18"/>
              </w:rPr>
              <w:t>г.</w:t>
            </w:r>
          </w:p>
        </w:tc>
      </w:tr>
      <w:tr w:rsidR="00CB5217" w:rsidRPr="000264EC" w14:paraId="35A29B55" w14:textId="77777777" w:rsidTr="000822AE">
        <w:trPr>
          <w:trHeight w:val="70"/>
          <w:jc w:val="center"/>
        </w:trPr>
        <w:tc>
          <w:tcPr>
            <w:tcW w:w="1548" w:type="dxa"/>
            <w:vMerge/>
            <w:tcBorders>
              <w:left w:val="single" w:sz="12" w:space="0" w:color="auto"/>
            </w:tcBorders>
            <w:vAlign w:val="center"/>
          </w:tcPr>
          <w:p w14:paraId="73A23740" w14:textId="77777777" w:rsidR="00CB5217" w:rsidRPr="00D47374" w:rsidRDefault="00CB5217" w:rsidP="000822AE">
            <w:pPr>
              <w:jc w:val="center"/>
              <w:rPr>
                <w:rFonts w:cs="Calibri"/>
                <w:sz w:val="18"/>
                <w:szCs w:val="18"/>
                <w:lang w:val="hy-AM"/>
              </w:rPr>
            </w:pPr>
          </w:p>
        </w:tc>
        <w:tc>
          <w:tcPr>
            <w:tcW w:w="3207" w:type="dxa"/>
            <w:vMerge/>
            <w:vAlign w:val="center"/>
          </w:tcPr>
          <w:p w14:paraId="312E790E" w14:textId="77777777" w:rsidR="00CB5217" w:rsidRPr="00D47374" w:rsidRDefault="00CB5217" w:rsidP="000822AE">
            <w:pPr>
              <w:jc w:val="center"/>
              <w:rPr>
                <w:color w:val="000000"/>
                <w:sz w:val="18"/>
                <w:szCs w:val="18"/>
                <w:lang w:val="hy-AM"/>
              </w:rPr>
            </w:pPr>
          </w:p>
        </w:tc>
        <w:tc>
          <w:tcPr>
            <w:tcW w:w="990" w:type="dxa"/>
            <w:vMerge/>
            <w:vAlign w:val="center"/>
          </w:tcPr>
          <w:p w14:paraId="5EE6C9A7" w14:textId="77777777" w:rsidR="00CB5217" w:rsidRPr="00D47374" w:rsidRDefault="00CB5217" w:rsidP="000822AE">
            <w:pPr>
              <w:jc w:val="center"/>
              <w:rPr>
                <w:sz w:val="18"/>
                <w:szCs w:val="18"/>
                <w:lang w:val="hy-AM"/>
              </w:rPr>
            </w:pPr>
          </w:p>
        </w:tc>
        <w:tc>
          <w:tcPr>
            <w:tcW w:w="1512" w:type="dxa"/>
            <w:gridSpan w:val="3"/>
            <w:vMerge/>
            <w:vAlign w:val="center"/>
          </w:tcPr>
          <w:p w14:paraId="56D2F504" w14:textId="77777777" w:rsidR="00CB5217" w:rsidRPr="00D47374" w:rsidRDefault="00CB5217" w:rsidP="000822AE">
            <w:pPr>
              <w:jc w:val="center"/>
              <w:rPr>
                <w:sz w:val="18"/>
                <w:szCs w:val="18"/>
                <w:lang w:val="hy-AM"/>
              </w:rPr>
            </w:pPr>
          </w:p>
        </w:tc>
        <w:tc>
          <w:tcPr>
            <w:tcW w:w="1241" w:type="dxa"/>
            <w:gridSpan w:val="3"/>
            <w:vMerge/>
            <w:vAlign w:val="center"/>
          </w:tcPr>
          <w:p w14:paraId="760E8320" w14:textId="77777777" w:rsidR="00CB5217" w:rsidRPr="00D47374" w:rsidRDefault="00CB5217" w:rsidP="000822AE">
            <w:pPr>
              <w:jc w:val="center"/>
              <w:rPr>
                <w:sz w:val="18"/>
                <w:szCs w:val="18"/>
                <w:lang w:val="hy-AM"/>
              </w:rPr>
            </w:pPr>
          </w:p>
        </w:tc>
        <w:tc>
          <w:tcPr>
            <w:tcW w:w="891" w:type="dxa"/>
            <w:gridSpan w:val="3"/>
            <w:vMerge/>
            <w:vAlign w:val="center"/>
          </w:tcPr>
          <w:p w14:paraId="25C95950" w14:textId="77777777" w:rsidR="00CB5217" w:rsidRPr="00D47374" w:rsidRDefault="00CB5217" w:rsidP="000822AE">
            <w:pPr>
              <w:jc w:val="center"/>
              <w:rPr>
                <w:sz w:val="18"/>
                <w:szCs w:val="18"/>
                <w:lang w:val="hy-AM"/>
              </w:rPr>
            </w:pPr>
          </w:p>
        </w:tc>
        <w:tc>
          <w:tcPr>
            <w:tcW w:w="1593" w:type="dxa"/>
            <w:gridSpan w:val="4"/>
            <w:vMerge/>
            <w:vAlign w:val="center"/>
          </w:tcPr>
          <w:p w14:paraId="3874211D" w14:textId="77777777" w:rsidR="00CB5217" w:rsidRPr="00D47374" w:rsidRDefault="00CB5217" w:rsidP="000822AE">
            <w:pPr>
              <w:jc w:val="center"/>
              <w:rPr>
                <w:sz w:val="18"/>
                <w:szCs w:val="18"/>
                <w:lang w:val="hy-AM"/>
              </w:rPr>
            </w:pPr>
          </w:p>
        </w:tc>
        <w:tc>
          <w:tcPr>
            <w:tcW w:w="1003" w:type="dxa"/>
            <w:gridSpan w:val="3"/>
            <w:vMerge/>
            <w:vAlign w:val="center"/>
          </w:tcPr>
          <w:p w14:paraId="5A272136" w14:textId="77777777" w:rsidR="00CB5217" w:rsidRPr="00D47374" w:rsidRDefault="00CB5217" w:rsidP="000822AE">
            <w:pPr>
              <w:jc w:val="center"/>
              <w:rPr>
                <w:sz w:val="18"/>
                <w:szCs w:val="18"/>
                <w:lang w:val="hy-AM"/>
              </w:rPr>
            </w:pPr>
          </w:p>
        </w:tc>
        <w:tc>
          <w:tcPr>
            <w:tcW w:w="1378" w:type="dxa"/>
            <w:gridSpan w:val="3"/>
            <w:vMerge/>
          </w:tcPr>
          <w:p w14:paraId="2A31FFFE" w14:textId="77777777" w:rsidR="00CB5217" w:rsidRPr="00D47374" w:rsidRDefault="00CB5217" w:rsidP="000822AE">
            <w:pPr>
              <w:jc w:val="center"/>
              <w:rPr>
                <w:sz w:val="18"/>
                <w:szCs w:val="18"/>
                <w:lang w:val="hy-AM"/>
              </w:rPr>
            </w:pPr>
          </w:p>
        </w:tc>
        <w:tc>
          <w:tcPr>
            <w:tcW w:w="1083" w:type="dxa"/>
            <w:gridSpan w:val="2"/>
            <w:vAlign w:val="center"/>
          </w:tcPr>
          <w:p w14:paraId="5B3671EA" w14:textId="77777777" w:rsidR="00CB5217" w:rsidRPr="00D47374" w:rsidRDefault="00CB5217" w:rsidP="000822AE">
            <w:pPr>
              <w:jc w:val="center"/>
              <w:rPr>
                <w:sz w:val="18"/>
                <w:szCs w:val="18"/>
                <w:lang w:val="hy-AM"/>
              </w:rPr>
            </w:pPr>
            <w:r w:rsidRPr="00D47374">
              <w:rPr>
                <w:rFonts w:cs="Sylfaen"/>
                <w:i/>
                <w:sz w:val="18"/>
                <w:szCs w:val="18"/>
                <w:lang w:val="hy-AM"/>
              </w:rPr>
              <w:t>85</w:t>
            </w:r>
            <w:r w:rsidRPr="00D47374">
              <w:rPr>
                <w:rFonts w:cs="Sylfaen"/>
                <w:i/>
                <w:sz w:val="18"/>
                <w:szCs w:val="18"/>
                <w:lang w:val="pt-BR"/>
              </w:rPr>
              <w:t xml:space="preserve"> </w:t>
            </w:r>
            <w:r w:rsidRPr="00D47374">
              <w:rPr>
                <w:rFonts w:cs="Sylfaen"/>
                <w:i/>
                <w:sz w:val="18"/>
                <w:szCs w:val="18"/>
                <w:lang w:val="hy-AM"/>
              </w:rPr>
              <w:t>0</w:t>
            </w:r>
            <w:r w:rsidRPr="00D47374">
              <w:rPr>
                <w:rFonts w:cs="Sylfaen"/>
                <w:i/>
                <w:sz w:val="18"/>
                <w:szCs w:val="18"/>
                <w:lang w:val="pt-BR"/>
              </w:rPr>
              <w:t>00</w:t>
            </w:r>
          </w:p>
        </w:tc>
        <w:tc>
          <w:tcPr>
            <w:tcW w:w="1614" w:type="dxa"/>
            <w:tcBorders>
              <w:right w:val="single" w:sz="12" w:space="0" w:color="auto"/>
            </w:tcBorders>
            <w:vAlign w:val="center"/>
          </w:tcPr>
          <w:p w14:paraId="52BCF227" w14:textId="77777777" w:rsidR="00CB5217" w:rsidRPr="00D47374" w:rsidRDefault="00CB5217" w:rsidP="000822AE">
            <w:pPr>
              <w:jc w:val="center"/>
              <w:rPr>
                <w:sz w:val="18"/>
                <w:szCs w:val="18"/>
                <w:lang w:val="hy-AM"/>
              </w:rPr>
            </w:pPr>
            <w:r w:rsidRPr="00D47374">
              <w:rPr>
                <w:sz w:val="18"/>
                <w:szCs w:val="18"/>
                <w:lang w:val="hy-AM"/>
              </w:rPr>
              <w:t>2027</w:t>
            </w:r>
            <w:r>
              <w:rPr>
                <w:sz w:val="18"/>
                <w:szCs w:val="18"/>
              </w:rPr>
              <w:t>г.</w:t>
            </w:r>
          </w:p>
        </w:tc>
      </w:tr>
      <w:tr w:rsidR="00CB5217" w:rsidRPr="000264EC" w14:paraId="78376E0D" w14:textId="77777777" w:rsidTr="000822AE">
        <w:trPr>
          <w:trHeight w:val="531"/>
          <w:jc w:val="center"/>
        </w:trPr>
        <w:tc>
          <w:tcPr>
            <w:tcW w:w="16060" w:type="dxa"/>
            <w:gridSpan w:val="25"/>
            <w:tcBorders>
              <w:left w:val="single" w:sz="12" w:space="0" w:color="auto"/>
              <w:bottom w:val="single" w:sz="12" w:space="0" w:color="auto"/>
              <w:right w:val="single" w:sz="12" w:space="0" w:color="auto"/>
            </w:tcBorders>
            <w:vAlign w:val="center"/>
          </w:tcPr>
          <w:p w14:paraId="3A2DEB90"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0EB2CB6E" w14:textId="77777777" w:rsidR="00CB5217" w:rsidRPr="00DD7AEF" w:rsidRDefault="00CB5217" w:rsidP="000822AE">
            <w:pPr>
              <w:jc w:val="both"/>
              <w:rPr>
                <w:rFonts w:cs="Calibri"/>
                <w:color w:val="000000"/>
                <w:sz w:val="20"/>
              </w:rPr>
            </w:pPr>
            <w:r w:rsidRPr="00DD7AEF">
              <w:rPr>
                <w:rFonts w:cs="Calibri"/>
                <w:color w:val="000000"/>
                <w:sz w:val="20"/>
                <w:lang w:val="hy-AM"/>
              </w:rPr>
              <w:t xml:space="preserve">Флакон/ампула или шприц-тюбик </w:t>
            </w:r>
            <w:r w:rsidRPr="00C869A4">
              <w:rPr>
                <w:rFonts w:cs="Calibri"/>
                <w:color w:val="000000"/>
                <w:sz w:val="20"/>
                <w:lang w:val="hy-AM"/>
              </w:rPr>
              <w:t>с иглой или без игла</w:t>
            </w:r>
            <w:r w:rsidRPr="00DD7AEF">
              <w:rPr>
                <w:rFonts w:cs="Calibri"/>
                <w:color w:val="000000"/>
                <w:sz w:val="20"/>
                <w:lang w:val="hy-AM"/>
              </w:rPr>
              <w:t xml:space="preserve">, содержащий 1 дозу, инактивированной, </w:t>
            </w:r>
            <w:r w:rsidRPr="00DD7AEF">
              <w:rPr>
                <w:rFonts w:cs="Calibri"/>
                <w:color w:val="000000"/>
                <w:sz w:val="20"/>
                <w:szCs w:val="20"/>
                <w:lang w:val="hy-AM"/>
              </w:rPr>
              <w:t>вакцины против дифтерии, столбняка, коклюша /неклеточный компонент/, полиомиелита для детей /в том числе 6 лет/</w:t>
            </w:r>
            <w:r w:rsidRPr="00DD7AEF">
              <w:rPr>
                <w:rFonts w:cs="Calibri"/>
                <w:color w:val="000000"/>
                <w:sz w:val="20"/>
                <w:lang w:val="hy-AM"/>
              </w:rPr>
              <w:t>.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w:t>
            </w:r>
            <w:r w:rsidRPr="00DD7AEF">
              <w:rPr>
                <w:rFonts w:cs="Calibri"/>
                <w:color w:val="000000"/>
                <w:sz w:val="20"/>
              </w:rPr>
              <w:t>, не замораживать</w:t>
            </w:r>
            <w:r w:rsidRPr="00DD7AEF">
              <w:rPr>
                <w:rFonts w:cs="Calibri"/>
                <w:color w:val="000000"/>
                <w:sz w:val="20"/>
                <w:lang w:val="hy-AM"/>
              </w:rPr>
              <w:t>. 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 со следующей документацией.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7C3305D0" w14:textId="77777777" w:rsidR="00CB5217" w:rsidRPr="00DD7AEF" w:rsidRDefault="00CB5217" w:rsidP="000822AE">
            <w:pPr>
              <w:jc w:val="both"/>
              <w:rPr>
                <w:rFonts w:cs="Calibri"/>
                <w:color w:val="000000"/>
                <w:sz w:val="20"/>
                <w:lang w:val="hy-AM"/>
              </w:rPr>
            </w:pPr>
            <w:r w:rsidRPr="00DD7AEF">
              <w:rPr>
                <w:rFonts w:cs="Calibri"/>
                <w:color w:val="000000"/>
                <w:sz w:val="20"/>
                <w:lang w:val="hy-AM"/>
              </w:rPr>
              <w:t>Срок годности вакцины при доставке:</w:t>
            </w:r>
          </w:p>
          <w:p w14:paraId="4C72E802" w14:textId="77777777" w:rsidR="00CB5217" w:rsidRDefault="00CB5217" w:rsidP="000822AE">
            <w:pPr>
              <w:jc w:val="both"/>
              <w:rPr>
                <w:rFonts w:cs="Calibri"/>
                <w:color w:val="000000"/>
                <w:sz w:val="20"/>
                <w:lang w:val="hy-AM"/>
              </w:rPr>
            </w:pPr>
            <w:proofErr w:type="gramStart"/>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w:t>
            </w:r>
            <w:proofErr w:type="gramEnd"/>
            <w:r w:rsidRPr="00A821ED">
              <w:rPr>
                <w:rFonts w:cs="Calibri"/>
                <w:color w:val="000000"/>
                <w:sz w:val="20"/>
                <w:lang w:val="hy-AM"/>
              </w:rPr>
              <w:t xml:space="preserve"> средства со сроком годности 2,5 года и более должны иметь остаточный срок годности не менее 24 месяцев на момент поставки.</w:t>
            </w:r>
          </w:p>
          <w:p w14:paraId="6F3B80D8" w14:textId="77777777" w:rsidR="00CB5217" w:rsidRPr="00066FA3" w:rsidRDefault="00CB5217" w:rsidP="000822AE">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58CAE2CA" w14:textId="77777777" w:rsidR="00CB5217" w:rsidRPr="00066FA3" w:rsidRDefault="00CB5217" w:rsidP="000822AE">
            <w:pPr>
              <w:jc w:val="both"/>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066FA3">
              <w:rPr>
                <w:rFonts w:cs="Calibri"/>
                <w:color w:val="000000"/>
                <w:sz w:val="20"/>
              </w:rPr>
              <w:t>.</w:t>
            </w:r>
          </w:p>
          <w:p w14:paraId="7A6B5731" w14:textId="77777777" w:rsidR="00CB5217" w:rsidRPr="00DD7AEF" w:rsidRDefault="00CB5217" w:rsidP="000822AE">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02FCDDA7" w14:textId="77777777" w:rsidR="00CB5217" w:rsidRPr="00DD7AEF" w:rsidRDefault="00CB5217" w:rsidP="000822AE">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39D0040B" w14:textId="77777777" w:rsidR="00CB5217" w:rsidRDefault="00CB5217" w:rsidP="000822AE">
            <w:pPr>
              <w:rPr>
                <w:rFonts w:cs="Calibri"/>
                <w:color w:val="000000"/>
                <w:sz w:val="20"/>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p w14:paraId="7C37F28F" w14:textId="77777777" w:rsidR="00CB5217" w:rsidRDefault="00CB5217" w:rsidP="000822AE">
            <w:pPr>
              <w:rPr>
                <w:rFonts w:cs="Calibri"/>
                <w:i/>
                <w:color w:val="000000"/>
                <w:sz w:val="20"/>
                <w:szCs w:val="18"/>
              </w:rPr>
            </w:pPr>
          </w:p>
          <w:p w14:paraId="0961639F" w14:textId="77777777" w:rsidR="00CB5217" w:rsidRPr="00311ED2" w:rsidRDefault="00CB5217" w:rsidP="000822AE">
            <w:pPr>
              <w:rPr>
                <w:rFonts w:cs="Sylfaen"/>
                <w:i/>
                <w:sz w:val="18"/>
                <w:szCs w:val="18"/>
                <w:lang w:val="hy-AM"/>
              </w:rPr>
            </w:pPr>
          </w:p>
        </w:tc>
      </w:tr>
      <w:tr w:rsidR="00CB5217" w:rsidRPr="000264EC" w14:paraId="41CC3A02" w14:textId="77777777" w:rsidTr="000822AE">
        <w:trPr>
          <w:trHeight w:val="50"/>
          <w:jc w:val="center"/>
        </w:trPr>
        <w:tc>
          <w:tcPr>
            <w:tcW w:w="1548" w:type="dxa"/>
            <w:vMerge w:val="restart"/>
            <w:tcBorders>
              <w:top w:val="single" w:sz="12" w:space="0" w:color="auto"/>
              <w:left w:val="single" w:sz="12" w:space="0" w:color="auto"/>
            </w:tcBorders>
            <w:vAlign w:val="center"/>
          </w:tcPr>
          <w:p w14:paraId="0185D7C5" w14:textId="77777777" w:rsidR="00CB5217" w:rsidRPr="00D47374" w:rsidRDefault="00CB5217" w:rsidP="00CB5217">
            <w:pPr>
              <w:jc w:val="center"/>
              <w:rPr>
                <w:rFonts w:cs="Calibri"/>
                <w:color w:val="000000"/>
                <w:sz w:val="18"/>
                <w:szCs w:val="18"/>
              </w:rPr>
            </w:pPr>
            <w:r w:rsidRPr="00D47374">
              <w:rPr>
                <w:sz w:val="18"/>
                <w:szCs w:val="18"/>
                <w:lang w:val="hy-AM"/>
              </w:rPr>
              <w:t>5</w:t>
            </w:r>
          </w:p>
        </w:tc>
        <w:tc>
          <w:tcPr>
            <w:tcW w:w="3207" w:type="dxa"/>
            <w:vMerge w:val="restart"/>
            <w:tcBorders>
              <w:top w:val="single" w:sz="12" w:space="0" w:color="auto"/>
            </w:tcBorders>
            <w:vAlign w:val="center"/>
          </w:tcPr>
          <w:p w14:paraId="06B35B8A" w14:textId="77777777" w:rsidR="00CB5217" w:rsidRPr="00D47374" w:rsidRDefault="00CB5217" w:rsidP="00CB5217">
            <w:pPr>
              <w:rPr>
                <w:color w:val="000000"/>
                <w:sz w:val="18"/>
                <w:szCs w:val="18"/>
                <w:lang w:val="hy-AM"/>
              </w:rPr>
            </w:pPr>
            <w:r w:rsidRPr="00D506B7">
              <w:rPr>
                <w:rFonts w:cs="Calibri"/>
                <w:color w:val="000000"/>
                <w:sz w:val="20"/>
                <w:szCs w:val="20"/>
              </w:rPr>
              <w:t>Трехвалентная вакцина с неклеточным компонентом коклюша, дифтерии, столбняка</w:t>
            </w:r>
            <w:r w:rsidRPr="00D506B7">
              <w:rPr>
                <w:rFonts w:cs="Calibri"/>
                <w:color w:val="000000"/>
                <w:sz w:val="20"/>
                <w:szCs w:val="20"/>
                <w:lang w:val="hy-AM"/>
              </w:rPr>
              <w:t xml:space="preserve"> </w:t>
            </w:r>
            <w:r w:rsidRPr="00D506B7">
              <w:rPr>
                <w:rFonts w:cs="Calibri"/>
                <w:color w:val="000000"/>
                <w:sz w:val="20"/>
                <w:szCs w:val="20"/>
              </w:rPr>
              <w:t>для подростков</w:t>
            </w:r>
          </w:p>
        </w:tc>
        <w:tc>
          <w:tcPr>
            <w:tcW w:w="990" w:type="dxa"/>
            <w:vMerge w:val="restart"/>
            <w:tcBorders>
              <w:top w:val="single" w:sz="12" w:space="0" w:color="auto"/>
            </w:tcBorders>
            <w:vAlign w:val="center"/>
          </w:tcPr>
          <w:p w14:paraId="29CB6EBD" w14:textId="77777777" w:rsidR="00CB5217" w:rsidRPr="005C25D3" w:rsidRDefault="00CB5217" w:rsidP="00CB5217">
            <w:pPr>
              <w:jc w:val="center"/>
              <w:rPr>
                <w:sz w:val="18"/>
                <w:szCs w:val="18"/>
              </w:rPr>
            </w:pPr>
          </w:p>
        </w:tc>
        <w:tc>
          <w:tcPr>
            <w:tcW w:w="1487" w:type="dxa"/>
            <w:gridSpan w:val="2"/>
            <w:vMerge w:val="restart"/>
            <w:tcBorders>
              <w:top w:val="single" w:sz="12" w:space="0" w:color="auto"/>
            </w:tcBorders>
            <w:vAlign w:val="center"/>
          </w:tcPr>
          <w:p w14:paraId="7C641113" w14:textId="77777777" w:rsidR="00CB5217" w:rsidRPr="00C46BB1" w:rsidRDefault="00CB5217" w:rsidP="00CB5217">
            <w:pPr>
              <w:jc w:val="center"/>
              <w:rPr>
                <w:sz w:val="18"/>
                <w:szCs w:val="18"/>
              </w:rPr>
            </w:pPr>
            <w:r w:rsidRPr="00B625FF">
              <w:rPr>
                <w:sz w:val="20"/>
                <w:szCs w:val="20"/>
              </w:rPr>
              <w:t>Излагается ниже</w:t>
            </w:r>
          </w:p>
        </w:tc>
        <w:tc>
          <w:tcPr>
            <w:tcW w:w="1266" w:type="dxa"/>
            <w:gridSpan w:val="4"/>
            <w:vMerge w:val="restart"/>
            <w:tcBorders>
              <w:top w:val="single" w:sz="12" w:space="0" w:color="auto"/>
            </w:tcBorders>
            <w:vAlign w:val="center"/>
          </w:tcPr>
          <w:p w14:paraId="25F0083E" w14:textId="77777777" w:rsidR="00CB5217" w:rsidRPr="00D47374" w:rsidRDefault="00CB5217" w:rsidP="00CB5217">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0478F7D6" w14:textId="77777777" w:rsidR="00CB5217" w:rsidRPr="00D47374" w:rsidRDefault="00CB5217" w:rsidP="00CB5217">
            <w:pPr>
              <w:jc w:val="center"/>
              <w:rPr>
                <w:sz w:val="18"/>
                <w:szCs w:val="18"/>
                <w:lang w:val="hy-AM"/>
              </w:rPr>
            </w:pPr>
            <w:r w:rsidRPr="00D47374">
              <w:rPr>
                <w:sz w:val="18"/>
                <w:szCs w:val="18"/>
                <w:lang w:val="hy-AM"/>
              </w:rPr>
              <w:t>6993</w:t>
            </w:r>
          </w:p>
        </w:tc>
        <w:tc>
          <w:tcPr>
            <w:tcW w:w="1486" w:type="dxa"/>
            <w:vMerge w:val="restart"/>
            <w:tcBorders>
              <w:top w:val="single" w:sz="12" w:space="0" w:color="auto"/>
            </w:tcBorders>
            <w:vAlign w:val="center"/>
          </w:tcPr>
          <w:p w14:paraId="2FC880E5" w14:textId="77777777" w:rsidR="00CB5217" w:rsidRPr="00D47374" w:rsidRDefault="00CB5217" w:rsidP="00CB5217">
            <w:pPr>
              <w:jc w:val="center"/>
              <w:rPr>
                <w:sz w:val="18"/>
                <w:szCs w:val="18"/>
                <w:lang w:val="hy-AM"/>
              </w:rPr>
            </w:pPr>
            <w:r w:rsidRPr="00D47374">
              <w:rPr>
                <w:sz w:val="18"/>
                <w:szCs w:val="18"/>
                <w:lang w:val="hy-AM"/>
              </w:rPr>
              <w:t>734 265 000</w:t>
            </w:r>
          </w:p>
        </w:tc>
        <w:tc>
          <w:tcPr>
            <w:tcW w:w="1017" w:type="dxa"/>
            <w:gridSpan w:val="4"/>
            <w:vMerge w:val="restart"/>
            <w:tcBorders>
              <w:top w:val="single" w:sz="12" w:space="0" w:color="auto"/>
            </w:tcBorders>
            <w:vAlign w:val="center"/>
          </w:tcPr>
          <w:p w14:paraId="3A0594DA" w14:textId="77777777" w:rsidR="00CB5217" w:rsidRPr="00D47374" w:rsidRDefault="00CB5217" w:rsidP="00CB5217">
            <w:pPr>
              <w:jc w:val="center"/>
              <w:rPr>
                <w:sz w:val="18"/>
                <w:szCs w:val="18"/>
                <w:lang w:val="hy-AM"/>
              </w:rPr>
            </w:pPr>
            <w:r w:rsidRPr="00D47374">
              <w:rPr>
                <w:sz w:val="18"/>
                <w:szCs w:val="18"/>
                <w:lang w:val="hy-AM"/>
              </w:rPr>
              <w:t>105 000</w:t>
            </w:r>
          </w:p>
        </w:tc>
        <w:tc>
          <w:tcPr>
            <w:tcW w:w="1413" w:type="dxa"/>
            <w:gridSpan w:val="3"/>
            <w:vMerge w:val="restart"/>
            <w:tcBorders>
              <w:top w:val="single" w:sz="12" w:space="0" w:color="auto"/>
            </w:tcBorders>
            <w:vAlign w:val="center"/>
          </w:tcPr>
          <w:p w14:paraId="032C49DD" w14:textId="53F499B0" w:rsidR="00CB5217" w:rsidRPr="00D47374" w:rsidRDefault="00CB5217" w:rsidP="00CB5217">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990" w:type="dxa"/>
            <w:gridSpan w:val="3"/>
            <w:tcBorders>
              <w:top w:val="single" w:sz="12" w:space="0" w:color="auto"/>
            </w:tcBorders>
            <w:vAlign w:val="center"/>
          </w:tcPr>
          <w:p w14:paraId="551A4E85" w14:textId="77777777" w:rsidR="00CB5217" w:rsidRPr="00D47374" w:rsidRDefault="00CB5217" w:rsidP="00CB5217">
            <w:pPr>
              <w:jc w:val="center"/>
              <w:rPr>
                <w:sz w:val="18"/>
                <w:szCs w:val="18"/>
                <w:lang w:val="hy-AM"/>
              </w:rPr>
            </w:pPr>
            <w:r w:rsidRPr="00D47374">
              <w:rPr>
                <w:rFonts w:cs="Sylfaen"/>
                <w:i/>
                <w:sz w:val="18"/>
                <w:szCs w:val="18"/>
                <w:lang w:val="hy-AM"/>
              </w:rPr>
              <w:t>24</w:t>
            </w:r>
            <w:r w:rsidRPr="00D47374">
              <w:rPr>
                <w:rFonts w:cs="Sylfaen"/>
                <w:i/>
                <w:sz w:val="18"/>
                <w:szCs w:val="18"/>
                <w:lang w:val="pt-BR"/>
              </w:rPr>
              <w:t xml:space="preserve"> 000</w:t>
            </w:r>
          </w:p>
        </w:tc>
        <w:tc>
          <w:tcPr>
            <w:tcW w:w="1765" w:type="dxa"/>
            <w:gridSpan w:val="2"/>
            <w:tcBorders>
              <w:top w:val="single" w:sz="12" w:space="0" w:color="auto"/>
              <w:right w:val="single" w:sz="12" w:space="0" w:color="auto"/>
            </w:tcBorders>
            <w:vAlign w:val="center"/>
          </w:tcPr>
          <w:p w14:paraId="6D4316BD" w14:textId="77777777" w:rsidR="00CB5217" w:rsidRPr="00D47374" w:rsidRDefault="00CB5217" w:rsidP="00CB5217">
            <w:pPr>
              <w:jc w:val="center"/>
              <w:rPr>
                <w:sz w:val="18"/>
                <w:szCs w:val="18"/>
                <w:lang w:val="hy-AM"/>
              </w:rPr>
            </w:pPr>
            <w:r w:rsidRPr="00D47374">
              <w:rPr>
                <w:sz w:val="18"/>
                <w:szCs w:val="18"/>
                <w:lang w:val="hy-AM"/>
              </w:rPr>
              <w:t>2025</w:t>
            </w:r>
            <w:r>
              <w:rPr>
                <w:sz w:val="18"/>
                <w:szCs w:val="18"/>
              </w:rPr>
              <w:t>г. ноябрь</w:t>
            </w:r>
          </w:p>
        </w:tc>
      </w:tr>
      <w:tr w:rsidR="00CB5217" w:rsidRPr="000264EC" w14:paraId="2AB1DACA" w14:textId="77777777" w:rsidTr="000822AE">
        <w:trPr>
          <w:trHeight w:val="268"/>
          <w:jc w:val="center"/>
        </w:trPr>
        <w:tc>
          <w:tcPr>
            <w:tcW w:w="1548" w:type="dxa"/>
            <w:vMerge/>
            <w:tcBorders>
              <w:left w:val="single" w:sz="12" w:space="0" w:color="auto"/>
            </w:tcBorders>
            <w:vAlign w:val="center"/>
          </w:tcPr>
          <w:p w14:paraId="52DA478D" w14:textId="77777777" w:rsidR="00CB5217" w:rsidRPr="00D47374" w:rsidRDefault="00CB5217" w:rsidP="000822AE">
            <w:pPr>
              <w:jc w:val="center"/>
              <w:rPr>
                <w:rFonts w:cs="Calibri"/>
                <w:sz w:val="18"/>
                <w:szCs w:val="18"/>
                <w:lang w:val="hy-AM"/>
              </w:rPr>
            </w:pPr>
          </w:p>
        </w:tc>
        <w:tc>
          <w:tcPr>
            <w:tcW w:w="3207" w:type="dxa"/>
            <w:vMerge/>
            <w:vAlign w:val="center"/>
          </w:tcPr>
          <w:p w14:paraId="1AF7CA7C" w14:textId="77777777" w:rsidR="00CB5217" w:rsidRPr="00D47374" w:rsidRDefault="00CB5217" w:rsidP="000822AE">
            <w:pPr>
              <w:jc w:val="center"/>
              <w:rPr>
                <w:color w:val="000000"/>
                <w:sz w:val="18"/>
                <w:szCs w:val="18"/>
                <w:lang w:val="hy-AM"/>
              </w:rPr>
            </w:pPr>
          </w:p>
        </w:tc>
        <w:tc>
          <w:tcPr>
            <w:tcW w:w="990" w:type="dxa"/>
            <w:vMerge/>
            <w:vAlign w:val="center"/>
          </w:tcPr>
          <w:p w14:paraId="2F1FBDDB" w14:textId="77777777" w:rsidR="00CB5217" w:rsidRPr="00D47374" w:rsidRDefault="00CB5217" w:rsidP="000822AE">
            <w:pPr>
              <w:jc w:val="center"/>
              <w:rPr>
                <w:sz w:val="18"/>
                <w:szCs w:val="18"/>
                <w:lang w:val="hy-AM"/>
              </w:rPr>
            </w:pPr>
          </w:p>
        </w:tc>
        <w:tc>
          <w:tcPr>
            <w:tcW w:w="1487" w:type="dxa"/>
            <w:gridSpan w:val="2"/>
            <w:vMerge/>
            <w:vAlign w:val="center"/>
          </w:tcPr>
          <w:p w14:paraId="6FC346FC" w14:textId="77777777" w:rsidR="00CB5217" w:rsidRPr="00D47374" w:rsidRDefault="00CB5217" w:rsidP="000822AE">
            <w:pPr>
              <w:jc w:val="center"/>
              <w:rPr>
                <w:sz w:val="18"/>
                <w:szCs w:val="18"/>
                <w:lang w:val="hy-AM"/>
              </w:rPr>
            </w:pPr>
          </w:p>
        </w:tc>
        <w:tc>
          <w:tcPr>
            <w:tcW w:w="1266" w:type="dxa"/>
            <w:gridSpan w:val="4"/>
            <w:vMerge/>
            <w:vAlign w:val="center"/>
          </w:tcPr>
          <w:p w14:paraId="318715E1" w14:textId="77777777" w:rsidR="00CB5217" w:rsidRPr="00D47374" w:rsidRDefault="00CB5217" w:rsidP="000822AE">
            <w:pPr>
              <w:jc w:val="center"/>
              <w:rPr>
                <w:sz w:val="18"/>
                <w:szCs w:val="18"/>
                <w:lang w:val="hy-AM"/>
              </w:rPr>
            </w:pPr>
          </w:p>
        </w:tc>
        <w:tc>
          <w:tcPr>
            <w:tcW w:w="891" w:type="dxa"/>
            <w:gridSpan w:val="3"/>
            <w:vMerge/>
            <w:vAlign w:val="center"/>
          </w:tcPr>
          <w:p w14:paraId="265F149C" w14:textId="77777777" w:rsidR="00CB5217" w:rsidRPr="00D47374" w:rsidRDefault="00CB5217" w:rsidP="000822AE">
            <w:pPr>
              <w:jc w:val="center"/>
              <w:rPr>
                <w:sz w:val="18"/>
                <w:szCs w:val="18"/>
                <w:lang w:val="hy-AM"/>
              </w:rPr>
            </w:pPr>
          </w:p>
        </w:tc>
        <w:tc>
          <w:tcPr>
            <w:tcW w:w="1486" w:type="dxa"/>
            <w:vMerge/>
            <w:vAlign w:val="center"/>
          </w:tcPr>
          <w:p w14:paraId="28A65D2B" w14:textId="77777777" w:rsidR="00CB5217" w:rsidRPr="00D47374" w:rsidRDefault="00CB5217" w:rsidP="000822AE">
            <w:pPr>
              <w:jc w:val="center"/>
              <w:rPr>
                <w:sz w:val="18"/>
                <w:szCs w:val="18"/>
                <w:lang w:val="hy-AM"/>
              </w:rPr>
            </w:pPr>
          </w:p>
        </w:tc>
        <w:tc>
          <w:tcPr>
            <w:tcW w:w="1017" w:type="dxa"/>
            <w:gridSpan w:val="4"/>
            <w:vMerge/>
            <w:vAlign w:val="center"/>
          </w:tcPr>
          <w:p w14:paraId="115112D1" w14:textId="77777777" w:rsidR="00CB5217" w:rsidRPr="00D47374" w:rsidRDefault="00CB5217" w:rsidP="000822AE">
            <w:pPr>
              <w:jc w:val="center"/>
              <w:rPr>
                <w:sz w:val="18"/>
                <w:szCs w:val="18"/>
                <w:lang w:val="hy-AM"/>
              </w:rPr>
            </w:pPr>
          </w:p>
        </w:tc>
        <w:tc>
          <w:tcPr>
            <w:tcW w:w="1413" w:type="dxa"/>
            <w:gridSpan w:val="3"/>
            <w:vMerge/>
          </w:tcPr>
          <w:p w14:paraId="6E4B8762" w14:textId="77777777" w:rsidR="00CB5217" w:rsidRPr="00D47374" w:rsidRDefault="00CB5217" w:rsidP="000822AE">
            <w:pPr>
              <w:jc w:val="center"/>
              <w:rPr>
                <w:sz w:val="18"/>
                <w:szCs w:val="18"/>
                <w:lang w:val="hy-AM"/>
              </w:rPr>
            </w:pPr>
          </w:p>
        </w:tc>
        <w:tc>
          <w:tcPr>
            <w:tcW w:w="990" w:type="dxa"/>
            <w:gridSpan w:val="3"/>
            <w:vAlign w:val="center"/>
          </w:tcPr>
          <w:p w14:paraId="6295A1ED" w14:textId="77777777" w:rsidR="00CB5217" w:rsidRPr="00D47374" w:rsidRDefault="00CB5217" w:rsidP="000822AE">
            <w:pPr>
              <w:jc w:val="center"/>
              <w:rPr>
                <w:sz w:val="18"/>
                <w:szCs w:val="18"/>
                <w:lang w:val="hy-AM"/>
              </w:rPr>
            </w:pPr>
            <w:r w:rsidRPr="00D47374">
              <w:rPr>
                <w:rFonts w:cs="Sylfaen"/>
                <w:i/>
                <w:sz w:val="18"/>
                <w:szCs w:val="18"/>
                <w:lang w:val="hy-AM"/>
              </w:rPr>
              <w:t>40</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1765" w:type="dxa"/>
            <w:gridSpan w:val="2"/>
            <w:tcBorders>
              <w:right w:val="single" w:sz="12" w:space="0" w:color="auto"/>
            </w:tcBorders>
            <w:vAlign w:val="center"/>
          </w:tcPr>
          <w:p w14:paraId="2171ED85" w14:textId="77777777" w:rsidR="00CB5217" w:rsidRPr="00D47374" w:rsidRDefault="00CB5217" w:rsidP="000822AE">
            <w:pPr>
              <w:jc w:val="center"/>
              <w:rPr>
                <w:sz w:val="18"/>
                <w:szCs w:val="18"/>
                <w:lang w:val="hy-AM"/>
              </w:rPr>
            </w:pPr>
            <w:r w:rsidRPr="00D47374">
              <w:rPr>
                <w:sz w:val="18"/>
                <w:szCs w:val="18"/>
                <w:lang w:val="hy-AM"/>
              </w:rPr>
              <w:t>2026</w:t>
            </w:r>
            <w:r>
              <w:rPr>
                <w:sz w:val="18"/>
                <w:szCs w:val="18"/>
              </w:rPr>
              <w:t>г.</w:t>
            </w:r>
          </w:p>
        </w:tc>
      </w:tr>
      <w:tr w:rsidR="00CB5217" w:rsidRPr="000264EC" w14:paraId="0D7D675D" w14:textId="77777777" w:rsidTr="000822AE">
        <w:trPr>
          <w:trHeight w:val="70"/>
          <w:jc w:val="center"/>
        </w:trPr>
        <w:tc>
          <w:tcPr>
            <w:tcW w:w="1548" w:type="dxa"/>
            <w:vMerge/>
            <w:tcBorders>
              <w:left w:val="single" w:sz="12" w:space="0" w:color="auto"/>
            </w:tcBorders>
            <w:vAlign w:val="center"/>
          </w:tcPr>
          <w:p w14:paraId="04233833" w14:textId="77777777" w:rsidR="00CB5217" w:rsidRPr="00D47374" w:rsidRDefault="00CB5217" w:rsidP="000822AE">
            <w:pPr>
              <w:jc w:val="center"/>
              <w:rPr>
                <w:rFonts w:cs="Calibri"/>
                <w:sz w:val="18"/>
                <w:szCs w:val="18"/>
                <w:lang w:val="hy-AM"/>
              </w:rPr>
            </w:pPr>
          </w:p>
        </w:tc>
        <w:tc>
          <w:tcPr>
            <w:tcW w:w="3207" w:type="dxa"/>
            <w:vMerge/>
            <w:vAlign w:val="center"/>
          </w:tcPr>
          <w:p w14:paraId="562FB493" w14:textId="77777777" w:rsidR="00CB5217" w:rsidRPr="00D47374" w:rsidRDefault="00CB5217" w:rsidP="000822AE">
            <w:pPr>
              <w:jc w:val="center"/>
              <w:rPr>
                <w:color w:val="000000"/>
                <w:sz w:val="18"/>
                <w:szCs w:val="18"/>
                <w:lang w:val="hy-AM"/>
              </w:rPr>
            </w:pPr>
          </w:p>
        </w:tc>
        <w:tc>
          <w:tcPr>
            <w:tcW w:w="990" w:type="dxa"/>
            <w:vMerge/>
            <w:vAlign w:val="center"/>
          </w:tcPr>
          <w:p w14:paraId="7F2F4025" w14:textId="77777777" w:rsidR="00CB5217" w:rsidRPr="00D47374" w:rsidRDefault="00CB5217" w:rsidP="000822AE">
            <w:pPr>
              <w:jc w:val="center"/>
              <w:rPr>
                <w:sz w:val="18"/>
                <w:szCs w:val="18"/>
                <w:lang w:val="hy-AM"/>
              </w:rPr>
            </w:pPr>
          </w:p>
        </w:tc>
        <w:tc>
          <w:tcPr>
            <w:tcW w:w="1487" w:type="dxa"/>
            <w:gridSpan w:val="2"/>
            <w:vMerge/>
            <w:vAlign w:val="center"/>
          </w:tcPr>
          <w:p w14:paraId="52BCB5FD" w14:textId="77777777" w:rsidR="00CB5217" w:rsidRPr="00D47374" w:rsidRDefault="00CB5217" w:rsidP="000822AE">
            <w:pPr>
              <w:jc w:val="center"/>
              <w:rPr>
                <w:sz w:val="18"/>
                <w:szCs w:val="18"/>
                <w:lang w:val="hy-AM"/>
              </w:rPr>
            </w:pPr>
          </w:p>
        </w:tc>
        <w:tc>
          <w:tcPr>
            <w:tcW w:w="1266" w:type="dxa"/>
            <w:gridSpan w:val="4"/>
            <w:vMerge/>
            <w:vAlign w:val="center"/>
          </w:tcPr>
          <w:p w14:paraId="2C9E9024" w14:textId="77777777" w:rsidR="00CB5217" w:rsidRPr="00D47374" w:rsidRDefault="00CB5217" w:rsidP="000822AE">
            <w:pPr>
              <w:jc w:val="center"/>
              <w:rPr>
                <w:sz w:val="18"/>
                <w:szCs w:val="18"/>
                <w:lang w:val="hy-AM"/>
              </w:rPr>
            </w:pPr>
          </w:p>
        </w:tc>
        <w:tc>
          <w:tcPr>
            <w:tcW w:w="891" w:type="dxa"/>
            <w:gridSpan w:val="3"/>
            <w:vMerge/>
            <w:vAlign w:val="center"/>
          </w:tcPr>
          <w:p w14:paraId="5A0C77C3" w14:textId="77777777" w:rsidR="00CB5217" w:rsidRPr="00D47374" w:rsidRDefault="00CB5217" w:rsidP="000822AE">
            <w:pPr>
              <w:jc w:val="center"/>
              <w:rPr>
                <w:sz w:val="18"/>
                <w:szCs w:val="18"/>
                <w:lang w:val="hy-AM"/>
              </w:rPr>
            </w:pPr>
          </w:p>
        </w:tc>
        <w:tc>
          <w:tcPr>
            <w:tcW w:w="1486" w:type="dxa"/>
            <w:vMerge/>
            <w:vAlign w:val="center"/>
          </w:tcPr>
          <w:p w14:paraId="2B5B6702" w14:textId="77777777" w:rsidR="00CB5217" w:rsidRPr="00D47374" w:rsidRDefault="00CB5217" w:rsidP="000822AE">
            <w:pPr>
              <w:jc w:val="center"/>
              <w:rPr>
                <w:sz w:val="18"/>
                <w:szCs w:val="18"/>
                <w:lang w:val="hy-AM"/>
              </w:rPr>
            </w:pPr>
          </w:p>
        </w:tc>
        <w:tc>
          <w:tcPr>
            <w:tcW w:w="1017" w:type="dxa"/>
            <w:gridSpan w:val="4"/>
            <w:vMerge/>
            <w:vAlign w:val="center"/>
          </w:tcPr>
          <w:p w14:paraId="6C8B722B" w14:textId="77777777" w:rsidR="00CB5217" w:rsidRPr="00D47374" w:rsidRDefault="00CB5217" w:rsidP="000822AE">
            <w:pPr>
              <w:jc w:val="center"/>
              <w:rPr>
                <w:sz w:val="18"/>
                <w:szCs w:val="18"/>
                <w:lang w:val="hy-AM"/>
              </w:rPr>
            </w:pPr>
          </w:p>
        </w:tc>
        <w:tc>
          <w:tcPr>
            <w:tcW w:w="1413" w:type="dxa"/>
            <w:gridSpan w:val="3"/>
            <w:vMerge/>
          </w:tcPr>
          <w:p w14:paraId="3CA7CF89" w14:textId="77777777" w:rsidR="00CB5217" w:rsidRPr="00D47374" w:rsidRDefault="00CB5217" w:rsidP="000822AE">
            <w:pPr>
              <w:jc w:val="center"/>
              <w:rPr>
                <w:sz w:val="18"/>
                <w:szCs w:val="18"/>
                <w:lang w:val="hy-AM"/>
              </w:rPr>
            </w:pPr>
          </w:p>
        </w:tc>
        <w:tc>
          <w:tcPr>
            <w:tcW w:w="990" w:type="dxa"/>
            <w:gridSpan w:val="3"/>
            <w:vAlign w:val="center"/>
          </w:tcPr>
          <w:p w14:paraId="0CD1949D" w14:textId="77777777" w:rsidR="00CB5217" w:rsidRPr="00D47374" w:rsidRDefault="00CB5217" w:rsidP="000822AE">
            <w:pPr>
              <w:jc w:val="center"/>
              <w:rPr>
                <w:rFonts w:cs="Sylfaen"/>
                <w:i/>
                <w:sz w:val="18"/>
                <w:szCs w:val="18"/>
                <w:lang w:val="hy-AM"/>
              </w:rPr>
            </w:pPr>
            <w:r w:rsidRPr="00D47374">
              <w:rPr>
                <w:rFonts w:cs="Sylfaen"/>
                <w:i/>
                <w:sz w:val="18"/>
                <w:szCs w:val="18"/>
                <w:lang w:val="hy-AM"/>
              </w:rPr>
              <w:t>40</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1765" w:type="dxa"/>
            <w:gridSpan w:val="2"/>
            <w:tcBorders>
              <w:right w:val="single" w:sz="12" w:space="0" w:color="auto"/>
            </w:tcBorders>
            <w:vAlign w:val="center"/>
          </w:tcPr>
          <w:p w14:paraId="5F3EF658" w14:textId="77777777" w:rsidR="00CB5217" w:rsidRPr="00D47374" w:rsidRDefault="00CB5217" w:rsidP="000822AE">
            <w:pPr>
              <w:jc w:val="center"/>
              <w:rPr>
                <w:sz w:val="18"/>
                <w:szCs w:val="18"/>
                <w:lang w:val="hy-AM"/>
              </w:rPr>
            </w:pPr>
            <w:r w:rsidRPr="00D47374">
              <w:rPr>
                <w:sz w:val="18"/>
                <w:szCs w:val="18"/>
                <w:lang w:val="hy-AM"/>
              </w:rPr>
              <w:t>2027</w:t>
            </w:r>
            <w:r>
              <w:rPr>
                <w:sz w:val="18"/>
                <w:szCs w:val="18"/>
              </w:rPr>
              <w:t>г.</w:t>
            </w:r>
          </w:p>
        </w:tc>
      </w:tr>
      <w:tr w:rsidR="00CB5217" w:rsidRPr="000264EC" w14:paraId="157CA5E2" w14:textId="77777777" w:rsidTr="000822AE">
        <w:trPr>
          <w:trHeight w:val="531"/>
          <w:jc w:val="center"/>
        </w:trPr>
        <w:tc>
          <w:tcPr>
            <w:tcW w:w="16060" w:type="dxa"/>
            <w:gridSpan w:val="25"/>
            <w:tcBorders>
              <w:left w:val="single" w:sz="12" w:space="0" w:color="auto"/>
              <w:right w:val="single" w:sz="12" w:space="0" w:color="auto"/>
            </w:tcBorders>
            <w:vAlign w:val="center"/>
          </w:tcPr>
          <w:p w14:paraId="1EF302A6"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6BB9660E" w14:textId="77777777" w:rsidR="00CB5217" w:rsidRPr="00DD7AEF" w:rsidRDefault="00CB5217" w:rsidP="000822AE">
            <w:pPr>
              <w:jc w:val="both"/>
              <w:rPr>
                <w:rFonts w:cs="Calibri"/>
                <w:color w:val="000000"/>
                <w:sz w:val="20"/>
              </w:rPr>
            </w:pPr>
            <w:r w:rsidRPr="00DD7AEF">
              <w:rPr>
                <w:rFonts w:cs="Calibri"/>
                <w:color w:val="000000"/>
                <w:sz w:val="20"/>
                <w:lang w:val="hy-AM"/>
              </w:rPr>
              <w:t xml:space="preserve">Флакон/ампула или шприц-тюбик </w:t>
            </w:r>
            <w:r w:rsidRPr="00C869A4">
              <w:rPr>
                <w:rFonts w:cs="Calibri"/>
                <w:color w:val="000000"/>
                <w:sz w:val="20"/>
                <w:lang w:val="hy-AM"/>
              </w:rPr>
              <w:t>с иглой или без игла</w:t>
            </w:r>
            <w:r w:rsidRPr="00DD7AEF">
              <w:rPr>
                <w:rFonts w:cs="Calibri"/>
                <w:color w:val="000000"/>
                <w:sz w:val="20"/>
                <w:lang w:val="hy-AM"/>
              </w:rPr>
              <w:t xml:space="preserve">, содержащий 1 дозу, инактивированной, </w:t>
            </w:r>
            <w:r w:rsidRPr="00DD7AEF">
              <w:rPr>
                <w:rFonts w:cs="Calibri"/>
                <w:color w:val="000000"/>
                <w:sz w:val="20"/>
                <w:szCs w:val="20"/>
                <w:lang w:val="hy-AM"/>
              </w:rPr>
              <w:t>трехвалентной вакцины с неклеточным компонентом коклюша, дифтерии, столбняка для подростков</w:t>
            </w:r>
            <w:r w:rsidRPr="00DD7AEF">
              <w:rPr>
                <w:rFonts w:cs="Calibri"/>
                <w:color w:val="000000"/>
                <w:sz w:val="20"/>
                <w:lang w:val="hy-AM"/>
              </w:rPr>
              <w:t>.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w:t>
            </w:r>
            <w:r w:rsidRPr="00DD7AEF">
              <w:rPr>
                <w:rFonts w:cs="Calibri"/>
                <w:color w:val="000000"/>
                <w:sz w:val="20"/>
              </w:rPr>
              <w:t>, не замораживать</w:t>
            </w:r>
            <w:r w:rsidRPr="00DD7AEF">
              <w:rPr>
                <w:rFonts w:cs="Calibri"/>
                <w:color w:val="000000"/>
                <w:sz w:val="20"/>
                <w:lang w:val="hy-AM"/>
              </w:rPr>
              <w:t>. 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428D196D" w14:textId="77777777" w:rsidR="00CB5217" w:rsidRPr="00DD7AEF" w:rsidRDefault="00CB5217" w:rsidP="000822AE">
            <w:pPr>
              <w:jc w:val="both"/>
              <w:rPr>
                <w:rFonts w:cs="Calibri"/>
                <w:color w:val="000000"/>
                <w:sz w:val="20"/>
                <w:lang w:val="hy-AM"/>
              </w:rPr>
            </w:pPr>
            <w:r w:rsidRPr="00DD7AEF">
              <w:rPr>
                <w:rFonts w:cs="Calibri"/>
                <w:color w:val="000000"/>
                <w:sz w:val="20"/>
                <w:lang w:val="hy-AM"/>
              </w:rPr>
              <w:lastRenderedPageBreak/>
              <w:t>Срок годности вакцины при доставке:</w:t>
            </w:r>
          </w:p>
          <w:p w14:paraId="3A154BA1" w14:textId="77777777" w:rsidR="00CB5217" w:rsidRDefault="00CB5217" w:rsidP="000822AE">
            <w:pPr>
              <w:jc w:val="both"/>
              <w:rPr>
                <w:rFonts w:cs="Calibri"/>
                <w:color w:val="000000"/>
                <w:sz w:val="20"/>
                <w:lang w:val="hy-AM"/>
              </w:rPr>
            </w:pPr>
            <w:proofErr w:type="gramStart"/>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w:t>
            </w:r>
            <w:proofErr w:type="gramEnd"/>
            <w:r w:rsidRPr="00A821ED">
              <w:rPr>
                <w:rFonts w:cs="Calibri"/>
                <w:color w:val="000000"/>
                <w:sz w:val="20"/>
                <w:lang w:val="hy-AM"/>
              </w:rPr>
              <w:t xml:space="preserve"> средства со сроком годности 2,5 года и более должны иметь остаточный срок годности не менее 24 месяцев на момент поставки.</w:t>
            </w:r>
          </w:p>
          <w:p w14:paraId="5E0341F1" w14:textId="77777777" w:rsidR="00CB5217" w:rsidRPr="00066FA3" w:rsidRDefault="00CB5217" w:rsidP="000822AE">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3E05AE51" w14:textId="77777777" w:rsidR="00CB5217" w:rsidRPr="00066FA3" w:rsidRDefault="00CB5217" w:rsidP="000822AE">
            <w:pPr>
              <w:jc w:val="both"/>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066FA3">
              <w:rPr>
                <w:rFonts w:cs="Calibri"/>
                <w:color w:val="000000"/>
                <w:sz w:val="20"/>
              </w:rPr>
              <w:t>.</w:t>
            </w:r>
          </w:p>
          <w:p w14:paraId="7AFD2540" w14:textId="77777777" w:rsidR="00CB5217" w:rsidRPr="00DD7AEF" w:rsidRDefault="00CB5217" w:rsidP="000822AE">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5C8B018F" w14:textId="77777777" w:rsidR="00CB5217" w:rsidRPr="00DD7AEF" w:rsidRDefault="00CB5217" w:rsidP="000822AE">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5BC7A7C9" w14:textId="77777777" w:rsidR="00CB5217" w:rsidRPr="00311ED2" w:rsidRDefault="00CB5217" w:rsidP="000822AE">
            <w:pPr>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tc>
      </w:tr>
      <w:tr w:rsidR="00CB5217" w:rsidRPr="000264EC" w14:paraId="6145386C" w14:textId="77777777" w:rsidTr="000822AE">
        <w:trPr>
          <w:trHeight w:val="285"/>
          <w:jc w:val="center"/>
        </w:trPr>
        <w:tc>
          <w:tcPr>
            <w:tcW w:w="1548" w:type="dxa"/>
            <w:vMerge w:val="restart"/>
            <w:tcBorders>
              <w:top w:val="single" w:sz="12" w:space="0" w:color="auto"/>
              <w:left w:val="single" w:sz="12" w:space="0" w:color="auto"/>
            </w:tcBorders>
            <w:vAlign w:val="center"/>
          </w:tcPr>
          <w:p w14:paraId="69F49D1A" w14:textId="77777777" w:rsidR="00CB5217" w:rsidRPr="00D47374" w:rsidRDefault="00CB5217" w:rsidP="00CB5217">
            <w:pPr>
              <w:jc w:val="center"/>
              <w:rPr>
                <w:rFonts w:cs="Calibri"/>
                <w:color w:val="000000"/>
                <w:sz w:val="18"/>
                <w:szCs w:val="18"/>
              </w:rPr>
            </w:pPr>
            <w:r w:rsidRPr="00D47374">
              <w:rPr>
                <w:sz w:val="18"/>
                <w:szCs w:val="18"/>
                <w:lang w:val="hy-AM"/>
              </w:rPr>
              <w:lastRenderedPageBreak/>
              <w:t>6</w:t>
            </w:r>
          </w:p>
        </w:tc>
        <w:tc>
          <w:tcPr>
            <w:tcW w:w="3207" w:type="dxa"/>
            <w:vMerge w:val="restart"/>
            <w:tcBorders>
              <w:top w:val="single" w:sz="12" w:space="0" w:color="auto"/>
            </w:tcBorders>
            <w:vAlign w:val="center"/>
          </w:tcPr>
          <w:p w14:paraId="683BCBA7" w14:textId="77777777" w:rsidR="00CB5217" w:rsidRPr="00D47374" w:rsidRDefault="00CB5217" w:rsidP="00CB5217">
            <w:pPr>
              <w:rPr>
                <w:color w:val="000000"/>
                <w:sz w:val="18"/>
                <w:szCs w:val="18"/>
                <w:lang w:val="hy-AM"/>
              </w:rPr>
            </w:pPr>
            <w:r w:rsidRPr="00B625FF">
              <w:rPr>
                <w:rFonts w:cs="Calibri"/>
                <w:color w:val="000000"/>
                <w:sz w:val="20"/>
                <w:szCs w:val="20"/>
                <w:lang w:val="hy-AM"/>
              </w:rPr>
              <w:t>Вакцина против ветряной оспы</w:t>
            </w:r>
          </w:p>
        </w:tc>
        <w:tc>
          <w:tcPr>
            <w:tcW w:w="990" w:type="dxa"/>
            <w:vMerge w:val="restart"/>
            <w:tcBorders>
              <w:top w:val="single" w:sz="12" w:space="0" w:color="auto"/>
            </w:tcBorders>
            <w:vAlign w:val="center"/>
          </w:tcPr>
          <w:p w14:paraId="5900C45F" w14:textId="77777777" w:rsidR="00CB5217" w:rsidRPr="00D47374" w:rsidRDefault="00CB5217" w:rsidP="00CB5217">
            <w:pPr>
              <w:jc w:val="center"/>
              <w:rPr>
                <w:sz w:val="18"/>
                <w:szCs w:val="18"/>
              </w:rPr>
            </w:pPr>
          </w:p>
        </w:tc>
        <w:tc>
          <w:tcPr>
            <w:tcW w:w="1487" w:type="dxa"/>
            <w:gridSpan w:val="2"/>
            <w:vMerge w:val="restart"/>
            <w:tcBorders>
              <w:top w:val="single" w:sz="12" w:space="0" w:color="auto"/>
            </w:tcBorders>
            <w:vAlign w:val="center"/>
          </w:tcPr>
          <w:p w14:paraId="0D7A5046" w14:textId="77777777" w:rsidR="00CB5217" w:rsidRPr="00D47374" w:rsidRDefault="00CB5217" w:rsidP="00CB5217">
            <w:pPr>
              <w:jc w:val="center"/>
              <w:rPr>
                <w:sz w:val="18"/>
                <w:szCs w:val="18"/>
              </w:rPr>
            </w:pPr>
            <w:r w:rsidRPr="00B625FF">
              <w:rPr>
                <w:sz w:val="20"/>
                <w:szCs w:val="20"/>
              </w:rPr>
              <w:t>Излагается ниже</w:t>
            </w:r>
          </w:p>
        </w:tc>
        <w:tc>
          <w:tcPr>
            <w:tcW w:w="1266" w:type="dxa"/>
            <w:gridSpan w:val="4"/>
            <w:vMerge w:val="restart"/>
            <w:tcBorders>
              <w:top w:val="single" w:sz="12" w:space="0" w:color="auto"/>
            </w:tcBorders>
            <w:vAlign w:val="center"/>
          </w:tcPr>
          <w:p w14:paraId="28664627" w14:textId="77777777" w:rsidR="00CB5217" w:rsidRPr="00D47374" w:rsidRDefault="00CB5217" w:rsidP="00CB5217">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769E0CE6" w14:textId="77777777" w:rsidR="00CB5217" w:rsidRPr="00D47374" w:rsidRDefault="00CB5217" w:rsidP="00CB5217">
            <w:pPr>
              <w:jc w:val="center"/>
              <w:rPr>
                <w:sz w:val="18"/>
                <w:szCs w:val="18"/>
                <w:lang w:val="hy-AM"/>
              </w:rPr>
            </w:pPr>
            <w:r w:rsidRPr="00D47374">
              <w:rPr>
                <w:sz w:val="18"/>
                <w:szCs w:val="18"/>
                <w:lang w:val="hy-AM"/>
              </w:rPr>
              <w:t>10000</w:t>
            </w:r>
          </w:p>
        </w:tc>
        <w:tc>
          <w:tcPr>
            <w:tcW w:w="1486" w:type="dxa"/>
            <w:vMerge w:val="restart"/>
            <w:tcBorders>
              <w:top w:val="single" w:sz="12" w:space="0" w:color="auto"/>
            </w:tcBorders>
            <w:vAlign w:val="center"/>
          </w:tcPr>
          <w:p w14:paraId="2861BF61" w14:textId="77777777" w:rsidR="00CB5217" w:rsidRPr="00D47374" w:rsidRDefault="00CB5217" w:rsidP="00CB5217">
            <w:pPr>
              <w:jc w:val="center"/>
              <w:rPr>
                <w:sz w:val="18"/>
                <w:szCs w:val="18"/>
                <w:lang w:val="hy-AM"/>
              </w:rPr>
            </w:pPr>
            <w:r>
              <w:rPr>
                <w:sz w:val="18"/>
                <w:szCs w:val="18"/>
              </w:rPr>
              <w:t>2 550 000 000</w:t>
            </w:r>
          </w:p>
        </w:tc>
        <w:tc>
          <w:tcPr>
            <w:tcW w:w="1017" w:type="dxa"/>
            <w:gridSpan w:val="4"/>
            <w:vMerge w:val="restart"/>
            <w:tcBorders>
              <w:top w:val="single" w:sz="12" w:space="0" w:color="auto"/>
            </w:tcBorders>
            <w:vAlign w:val="center"/>
          </w:tcPr>
          <w:p w14:paraId="48F7AE66" w14:textId="77777777" w:rsidR="00CB5217" w:rsidRPr="00D47374" w:rsidRDefault="00CB5217" w:rsidP="00CB5217">
            <w:pPr>
              <w:jc w:val="center"/>
              <w:rPr>
                <w:color w:val="FF0000"/>
                <w:sz w:val="18"/>
                <w:szCs w:val="18"/>
                <w:lang w:val="hy-AM"/>
              </w:rPr>
            </w:pPr>
            <w:r w:rsidRPr="0000231F">
              <w:rPr>
                <w:sz w:val="18"/>
                <w:szCs w:val="18"/>
              </w:rPr>
              <w:t>2</w:t>
            </w:r>
            <w:r>
              <w:rPr>
                <w:sz w:val="18"/>
                <w:szCs w:val="18"/>
              </w:rPr>
              <w:t>55</w:t>
            </w:r>
            <w:r w:rsidRPr="0000231F">
              <w:rPr>
                <w:sz w:val="18"/>
                <w:szCs w:val="18"/>
              </w:rPr>
              <w:t xml:space="preserve"> 000</w:t>
            </w:r>
          </w:p>
        </w:tc>
        <w:tc>
          <w:tcPr>
            <w:tcW w:w="1413" w:type="dxa"/>
            <w:gridSpan w:val="3"/>
            <w:vMerge w:val="restart"/>
            <w:tcBorders>
              <w:top w:val="single" w:sz="12" w:space="0" w:color="auto"/>
            </w:tcBorders>
            <w:vAlign w:val="center"/>
          </w:tcPr>
          <w:p w14:paraId="60EA67CE" w14:textId="6C6C6EF3" w:rsidR="00CB5217" w:rsidRPr="007A7DAA" w:rsidRDefault="00CB5217" w:rsidP="00CB5217">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990" w:type="dxa"/>
            <w:gridSpan w:val="3"/>
            <w:tcBorders>
              <w:top w:val="single" w:sz="12" w:space="0" w:color="auto"/>
            </w:tcBorders>
            <w:vAlign w:val="center"/>
          </w:tcPr>
          <w:p w14:paraId="1B9D2121" w14:textId="77777777" w:rsidR="00CB5217" w:rsidRPr="00C04110" w:rsidRDefault="00CB5217" w:rsidP="00CB5217">
            <w:pPr>
              <w:jc w:val="center"/>
              <w:rPr>
                <w:sz w:val="18"/>
                <w:szCs w:val="18"/>
                <w:lang w:val="hy-AM"/>
              </w:rPr>
            </w:pPr>
            <w:r w:rsidRPr="00C04110">
              <w:rPr>
                <w:sz w:val="18"/>
                <w:szCs w:val="18"/>
                <w:lang w:val="hy-AM"/>
              </w:rPr>
              <w:t>30000</w:t>
            </w:r>
          </w:p>
        </w:tc>
        <w:tc>
          <w:tcPr>
            <w:tcW w:w="1765" w:type="dxa"/>
            <w:gridSpan w:val="2"/>
            <w:tcBorders>
              <w:top w:val="single" w:sz="12" w:space="0" w:color="auto"/>
              <w:right w:val="single" w:sz="12" w:space="0" w:color="auto"/>
            </w:tcBorders>
            <w:vAlign w:val="center"/>
          </w:tcPr>
          <w:p w14:paraId="760CB9EA" w14:textId="77777777" w:rsidR="00CB5217" w:rsidRPr="00C04110" w:rsidRDefault="00CB5217" w:rsidP="00CB5217">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март</w:t>
            </w:r>
          </w:p>
        </w:tc>
      </w:tr>
      <w:tr w:rsidR="00CB5217" w:rsidRPr="000264EC" w14:paraId="02B2CBBF" w14:textId="77777777" w:rsidTr="000822AE">
        <w:trPr>
          <w:trHeight w:val="195"/>
          <w:jc w:val="center"/>
        </w:trPr>
        <w:tc>
          <w:tcPr>
            <w:tcW w:w="1548" w:type="dxa"/>
            <w:vMerge/>
            <w:tcBorders>
              <w:top w:val="single" w:sz="12" w:space="0" w:color="auto"/>
              <w:left w:val="single" w:sz="12" w:space="0" w:color="auto"/>
            </w:tcBorders>
            <w:vAlign w:val="center"/>
          </w:tcPr>
          <w:p w14:paraId="37926F29" w14:textId="77777777" w:rsidR="00CB5217" w:rsidRPr="00D47374" w:rsidRDefault="00CB5217" w:rsidP="000822AE">
            <w:pPr>
              <w:jc w:val="center"/>
              <w:rPr>
                <w:sz w:val="18"/>
                <w:szCs w:val="18"/>
                <w:lang w:val="hy-AM"/>
              </w:rPr>
            </w:pPr>
          </w:p>
        </w:tc>
        <w:tc>
          <w:tcPr>
            <w:tcW w:w="3207" w:type="dxa"/>
            <w:vMerge/>
            <w:tcBorders>
              <w:top w:val="single" w:sz="12" w:space="0" w:color="auto"/>
            </w:tcBorders>
            <w:vAlign w:val="center"/>
          </w:tcPr>
          <w:p w14:paraId="07BF4F44" w14:textId="77777777" w:rsidR="00CB5217" w:rsidRPr="00B625FF" w:rsidRDefault="00CB5217" w:rsidP="000822AE">
            <w:pPr>
              <w:rPr>
                <w:rFonts w:cs="Calibri"/>
                <w:color w:val="000000"/>
                <w:sz w:val="20"/>
                <w:szCs w:val="20"/>
                <w:lang w:val="hy-AM"/>
              </w:rPr>
            </w:pPr>
          </w:p>
        </w:tc>
        <w:tc>
          <w:tcPr>
            <w:tcW w:w="990" w:type="dxa"/>
            <w:vMerge/>
            <w:tcBorders>
              <w:top w:val="single" w:sz="12" w:space="0" w:color="auto"/>
            </w:tcBorders>
            <w:vAlign w:val="center"/>
          </w:tcPr>
          <w:p w14:paraId="51508F3C" w14:textId="77777777" w:rsidR="00CB5217" w:rsidRPr="00D47374" w:rsidRDefault="00CB5217" w:rsidP="000822AE">
            <w:pPr>
              <w:jc w:val="center"/>
              <w:rPr>
                <w:sz w:val="18"/>
                <w:szCs w:val="18"/>
              </w:rPr>
            </w:pPr>
          </w:p>
        </w:tc>
        <w:tc>
          <w:tcPr>
            <w:tcW w:w="1487" w:type="dxa"/>
            <w:gridSpan w:val="2"/>
            <w:vMerge/>
            <w:tcBorders>
              <w:top w:val="single" w:sz="12" w:space="0" w:color="auto"/>
            </w:tcBorders>
            <w:vAlign w:val="center"/>
          </w:tcPr>
          <w:p w14:paraId="1A93DF18" w14:textId="77777777" w:rsidR="00CB5217" w:rsidRPr="00B625FF" w:rsidRDefault="00CB5217" w:rsidP="000822AE">
            <w:pPr>
              <w:jc w:val="center"/>
              <w:rPr>
                <w:sz w:val="20"/>
                <w:szCs w:val="20"/>
              </w:rPr>
            </w:pPr>
          </w:p>
        </w:tc>
        <w:tc>
          <w:tcPr>
            <w:tcW w:w="1266" w:type="dxa"/>
            <w:gridSpan w:val="4"/>
            <w:vMerge/>
            <w:tcBorders>
              <w:top w:val="single" w:sz="12" w:space="0" w:color="auto"/>
            </w:tcBorders>
            <w:vAlign w:val="center"/>
          </w:tcPr>
          <w:p w14:paraId="35E25D95" w14:textId="77777777" w:rsidR="00CB5217" w:rsidRPr="00B625FF" w:rsidRDefault="00CB5217" w:rsidP="000822AE">
            <w:pPr>
              <w:jc w:val="center"/>
              <w:rPr>
                <w:rFonts w:cs="GHEA Grapalat"/>
                <w:sz w:val="20"/>
                <w:szCs w:val="20"/>
              </w:rPr>
            </w:pPr>
          </w:p>
        </w:tc>
        <w:tc>
          <w:tcPr>
            <w:tcW w:w="891" w:type="dxa"/>
            <w:gridSpan w:val="3"/>
            <w:vMerge/>
            <w:tcBorders>
              <w:top w:val="single" w:sz="12" w:space="0" w:color="auto"/>
            </w:tcBorders>
            <w:vAlign w:val="center"/>
          </w:tcPr>
          <w:p w14:paraId="482CEA01" w14:textId="77777777" w:rsidR="00CB5217" w:rsidRPr="00D47374" w:rsidRDefault="00CB5217" w:rsidP="000822AE">
            <w:pPr>
              <w:jc w:val="center"/>
              <w:rPr>
                <w:sz w:val="18"/>
                <w:szCs w:val="18"/>
                <w:lang w:val="hy-AM"/>
              </w:rPr>
            </w:pPr>
          </w:p>
        </w:tc>
        <w:tc>
          <w:tcPr>
            <w:tcW w:w="1486" w:type="dxa"/>
            <w:vMerge/>
            <w:tcBorders>
              <w:top w:val="single" w:sz="12" w:space="0" w:color="auto"/>
            </w:tcBorders>
            <w:vAlign w:val="center"/>
          </w:tcPr>
          <w:p w14:paraId="7E1A1023" w14:textId="77777777" w:rsidR="00CB5217" w:rsidRDefault="00CB5217" w:rsidP="000822AE">
            <w:pPr>
              <w:jc w:val="center"/>
              <w:rPr>
                <w:sz w:val="18"/>
                <w:szCs w:val="18"/>
              </w:rPr>
            </w:pPr>
          </w:p>
        </w:tc>
        <w:tc>
          <w:tcPr>
            <w:tcW w:w="1017" w:type="dxa"/>
            <w:gridSpan w:val="4"/>
            <w:vMerge/>
            <w:tcBorders>
              <w:top w:val="single" w:sz="12" w:space="0" w:color="auto"/>
            </w:tcBorders>
            <w:vAlign w:val="center"/>
          </w:tcPr>
          <w:p w14:paraId="48E9FE82" w14:textId="77777777" w:rsidR="00CB5217" w:rsidRPr="0000231F" w:rsidRDefault="00CB5217" w:rsidP="000822AE">
            <w:pPr>
              <w:jc w:val="center"/>
              <w:rPr>
                <w:sz w:val="18"/>
                <w:szCs w:val="18"/>
              </w:rPr>
            </w:pPr>
          </w:p>
        </w:tc>
        <w:tc>
          <w:tcPr>
            <w:tcW w:w="1413" w:type="dxa"/>
            <w:gridSpan w:val="3"/>
            <w:vMerge/>
            <w:tcBorders>
              <w:top w:val="single" w:sz="12" w:space="0" w:color="auto"/>
            </w:tcBorders>
            <w:vAlign w:val="center"/>
          </w:tcPr>
          <w:p w14:paraId="53D59B5D" w14:textId="77777777" w:rsidR="00CB5217" w:rsidRPr="007A7DAA" w:rsidRDefault="00CB5217" w:rsidP="000822AE">
            <w:pPr>
              <w:jc w:val="center"/>
              <w:rPr>
                <w:rFonts w:cs="GHEA Grapalat"/>
                <w:sz w:val="20"/>
                <w:szCs w:val="20"/>
              </w:rPr>
            </w:pPr>
          </w:p>
        </w:tc>
        <w:tc>
          <w:tcPr>
            <w:tcW w:w="990" w:type="dxa"/>
            <w:gridSpan w:val="3"/>
            <w:vAlign w:val="center"/>
          </w:tcPr>
          <w:p w14:paraId="44B62C55" w14:textId="77777777" w:rsidR="00CB5217" w:rsidRPr="00C04110" w:rsidRDefault="00CB5217" w:rsidP="000822AE">
            <w:pPr>
              <w:jc w:val="center"/>
              <w:rPr>
                <w:sz w:val="18"/>
                <w:szCs w:val="18"/>
                <w:lang w:val="hy-AM"/>
              </w:rPr>
            </w:pPr>
            <w:r w:rsidRPr="00C04110">
              <w:rPr>
                <w:sz w:val="18"/>
                <w:szCs w:val="18"/>
                <w:lang w:val="hy-AM"/>
              </w:rPr>
              <w:t>35000</w:t>
            </w:r>
          </w:p>
        </w:tc>
        <w:tc>
          <w:tcPr>
            <w:tcW w:w="1765" w:type="dxa"/>
            <w:gridSpan w:val="2"/>
            <w:tcBorders>
              <w:top w:val="single" w:sz="4" w:space="0" w:color="auto"/>
              <w:right w:val="single" w:sz="12" w:space="0" w:color="auto"/>
            </w:tcBorders>
            <w:vAlign w:val="center"/>
          </w:tcPr>
          <w:p w14:paraId="1BCF81C9" w14:textId="77777777" w:rsidR="00CB5217" w:rsidRPr="00C04110" w:rsidRDefault="00CB5217" w:rsidP="000822AE">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июль</w:t>
            </w:r>
          </w:p>
        </w:tc>
      </w:tr>
      <w:tr w:rsidR="00CB5217" w:rsidRPr="000264EC" w14:paraId="7FE60504" w14:textId="77777777" w:rsidTr="000822AE">
        <w:trPr>
          <w:trHeight w:val="115"/>
          <w:jc w:val="center"/>
        </w:trPr>
        <w:tc>
          <w:tcPr>
            <w:tcW w:w="1548" w:type="dxa"/>
            <w:vMerge/>
            <w:tcBorders>
              <w:left w:val="single" w:sz="12" w:space="0" w:color="auto"/>
            </w:tcBorders>
            <w:vAlign w:val="center"/>
          </w:tcPr>
          <w:p w14:paraId="203F1C0E" w14:textId="77777777" w:rsidR="00CB5217" w:rsidRPr="00D47374" w:rsidRDefault="00CB5217" w:rsidP="000822AE">
            <w:pPr>
              <w:jc w:val="center"/>
              <w:rPr>
                <w:rFonts w:cs="Calibri"/>
                <w:sz w:val="18"/>
                <w:szCs w:val="18"/>
                <w:lang w:val="hy-AM"/>
              </w:rPr>
            </w:pPr>
          </w:p>
        </w:tc>
        <w:tc>
          <w:tcPr>
            <w:tcW w:w="3207" w:type="dxa"/>
            <w:vMerge/>
            <w:vAlign w:val="center"/>
          </w:tcPr>
          <w:p w14:paraId="30240B5F" w14:textId="77777777" w:rsidR="00CB5217" w:rsidRPr="00D47374" w:rsidRDefault="00CB5217" w:rsidP="000822AE">
            <w:pPr>
              <w:jc w:val="center"/>
              <w:rPr>
                <w:color w:val="000000"/>
                <w:sz w:val="18"/>
                <w:szCs w:val="18"/>
                <w:lang w:val="hy-AM"/>
              </w:rPr>
            </w:pPr>
          </w:p>
        </w:tc>
        <w:tc>
          <w:tcPr>
            <w:tcW w:w="990" w:type="dxa"/>
            <w:vMerge/>
            <w:vAlign w:val="center"/>
          </w:tcPr>
          <w:p w14:paraId="71D51486" w14:textId="77777777" w:rsidR="00CB5217" w:rsidRPr="00D47374" w:rsidRDefault="00CB5217" w:rsidP="000822AE">
            <w:pPr>
              <w:jc w:val="center"/>
              <w:rPr>
                <w:sz w:val="18"/>
                <w:szCs w:val="18"/>
                <w:lang w:val="hy-AM"/>
              </w:rPr>
            </w:pPr>
          </w:p>
        </w:tc>
        <w:tc>
          <w:tcPr>
            <w:tcW w:w="1487" w:type="dxa"/>
            <w:gridSpan w:val="2"/>
            <w:vMerge/>
            <w:vAlign w:val="center"/>
          </w:tcPr>
          <w:p w14:paraId="168150CB" w14:textId="77777777" w:rsidR="00CB5217" w:rsidRPr="00D47374" w:rsidRDefault="00CB5217" w:rsidP="000822AE">
            <w:pPr>
              <w:jc w:val="center"/>
              <w:rPr>
                <w:sz w:val="18"/>
                <w:szCs w:val="18"/>
                <w:lang w:val="hy-AM"/>
              </w:rPr>
            </w:pPr>
          </w:p>
        </w:tc>
        <w:tc>
          <w:tcPr>
            <w:tcW w:w="1266" w:type="dxa"/>
            <w:gridSpan w:val="4"/>
            <w:vMerge/>
            <w:vAlign w:val="center"/>
          </w:tcPr>
          <w:p w14:paraId="7A0535D0" w14:textId="77777777" w:rsidR="00CB5217" w:rsidRPr="00D47374" w:rsidRDefault="00CB5217" w:rsidP="000822AE">
            <w:pPr>
              <w:jc w:val="center"/>
              <w:rPr>
                <w:sz w:val="18"/>
                <w:szCs w:val="18"/>
                <w:lang w:val="hy-AM"/>
              </w:rPr>
            </w:pPr>
          </w:p>
        </w:tc>
        <w:tc>
          <w:tcPr>
            <w:tcW w:w="891" w:type="dxa"/>
            <w:gridSpan w:val="3"/>
            <w:vMerge/>
            <w:vAlign w:val="center"/>
          </w:tcPr>
          <w:p w14:paraId="34EE6400" w14:textId="77777777" w:rsidR="00CB5217" w:rsidRPr="00D47374" w:rsidRDefault="00CB5217" w:rsidP="000822AE">
            <w:pPr>
              <w:jc w:val="center"/>
              <w:rPr>
                <w:sz w:val="18"/>
                <w:szCs w:val="18"/>
                <w:lang w:val="hy-AM"/>
              </w:rPr>
            </w:pPr>
          </w:p>
        </w:tc>
        <w:tc>
          <w:tcPr>
            <w:tcW w:w="1486" w:type="dxa"/>
            <w:vMerge/>
            <w:vAlign w:val="center"/>
          </w:tcPr>
          <w:p w14:paraId="387F1C28" w14:textId="77777777" w:rsidR="00CB5217" w:rsidRPr="00D47374" w:rsidRDefault="00CB5217" w:rsidP="000822AE">
            <w:pPr>
              <w:jc w:val="center"/>
              <w:rPr>
                <w:sz w:val="18"/>
                <w:szCs w:val="18"/>
                <w:lang w:val="hy-AM"/>
              </w:rPr>
            </w:pPr>
          </w:p>
        </w:tc>
        <w:tc>
          <w:tcPr>
            <w:tcW w:w="1017" w:type="dxa"/>
            <w:gridSpan w:val="4"/>
            <w:vMerge/>
            <w:vAlign w:val="center"/>
          </w:tcPr>
          <w:p w14:paraId="7F68014B" w14:textId="77777777" w:rsidR="00CB5217" w:rsidRPr="00D47374" w:rsidRDefault="00CB5217" w:rsidP="000822AE">
            <w:pPr>
              <w:jc w:val="center"/>
              <w:rPr>
                <w:color w:val="FF0000"/>
                <w:sz w:val="18"/>
                <w:szCs w:val="18"/>
                <w:lang w:val="hy-AM"/>
              </w:rPr>
            </w:pPr>
          </w:p>
        </w:tc>
        <w:tc>
          <w:tcPr>
            <w:tcW w:w="1413" w:type="dxa"/>
            <w:gridSpan w:val="3"/>
            <w:vMerge/>
          </w:tcPr>
          <w:p w14:paraId="5406A77C" w14:textId="77777777" w:rsidR="00CB5217" w:rsidRPr="00D47374" w:rsidRDefault="00CB5217" w:rsidP="000822AE">
            <w:pPr>
              <w:jc w:val="center"/>
              <w:rPr>
                <w:color w:val="FF0000"/>
                <w:sz w:val="18"/>
                <w:szCs w:val="18"/>
                <w:lang w:val="hy-AM"/>
              </w:rPr>
            </w:pPr>
          </w:p>
        </w:tc>
        <w:tc>
          <w:tcPr>
            <w:tcW w:w="990" w:type="dxa"/>
            <w:gridSpan w:val="3"/>
            <w:vAlign w:val="center"/>
          </w:tcPr>
          <w:p w14:paraId="1E542906" w14:textId="77777777" w:rsidR="00CB5217" w:rsidRPr="00C04110" w:rsidRDefault="00CB5217" w:rsidP="000822AE">
            <w:pPr>
              <w:jc w:val="center"/>
              <w:rPr>
                <w:sz w:val="18"/>
                <w:szCs w:val="18"/>
                <w:lang w:val="hy-AM"/>
              </w:rPr>
            </w:pPr>
            <w:r w:rsidRPr="00C04110">
              <w:rPr>
                <w:sz w:val="18"/>
                <w:szCs w:val="18"/>
                <w:lang w:val="hy-AM"/>
              </w:rPr>
              <w:t>80000</w:t>
            </w:r>
          </w:p>
        </w:tc>
        <w:tc>
          <w:tcPr>
            <w:tcW w:w="1765" w:type="dxa"/>
            <w:gridSpan w:val="2"/>
            <w:tcBorders>
              <w:right w:val="single" w:sz="12" w:space="0" w:color="auto"/>
            </w:tcBorders>
            <w:vAlign w:val="center"/>
          </w:tcPr>
          <w:p w14:paraId="1DB69104" w14:textId="77777777" w:rsidR="00CB5217" w:rsidRPr="00C04110" w:rsidRDefault="00CB5217" w:rsidP="000822AE">
            <w:pPr>
              <w:jc w:val="center"/>
              <w:rPr>
                <w:sz w:val="18"/>
                <w:szCs w:val="18"/>
              </w:rPr>
            </w:pPr>
            <w:r w:rsidRPr="00C04110">
              <w:rPr>
                <w:sz w:val="18"/>
                <w:szCs w:val="18"/>
                <w:lang w:val="hy-AM"/>
              </w:rPr>
              <w:t>2026</w:t>
            </w:r>
            <w:r w:rsidRPr="00C04110">
              <w:rPr>
                <w:sz w:val="18"/>
                <w:szCs w:val="18"/>
              </w:rPr>
              <w:t>г</w:t>
            </w:r>
            <w:r>
              <w:rPr>
                <w:sz w:val="18"/>
                <w:szCs w:val="18"/>
              </w:rPr>
              <w:t>.</w:t>
            </w:r>
          </w:p>
        </w:tc>
      </w:tr>
      <w:tr w:rsidR="00CB5217" w:rsidRPr="000264EC" w14:paraId="05E2F92E" w14:textId="77777777" w:rsidTr="000822AE">
        <w:trPr>
          <w:trHeight w:val="70"/>
          <w:jc w:val="center"/>
        </w:trPr>
        <w:tc>
          <w:tcPr>
            <w:tcW w:w="1548" w:type="dxa"/>
            <w:vMerge/>
            <w:tcBorders>
              <w:left w:val="single" w:sz="12" w:space="0" w:color="auto"/>
            </w:tcBorders>
            <w:vAlign w:val="center"/>
          </w:tcPr>
          <w:p w14:paraId="365B5DFE" w14:textId="77777777" w:rsidR="00CB5217" w:rsidRPr="00D47374" w:rsidRDefault="00CB5217" w:rsidP="000822AE">
            <w:pPr>
              <w:jc w:val="center"/>
              <w:rPr>
                <w:rFonts w:cs="Calibri"/>
                <w:sz w:val="18"/>
                <w:szCs w:val="18"/>
                <w:lang w:val="hy-AM"/>
              </w:rPr>
            </w:pPr>
          </w:p>
        </w:tc>
        <w:tc>
          <w:tcPr>
            <w:tcW w:w="3207" w:type="dxa"/>
            <w:vMerge/>
            <w:vAlign w:val="center"/>
          </w:tcPr>
          <w:p w14:paraId="6A31B6B5" w14:textId="77777777" w:rsidR="00CB5217" w:rsidRPr="00D47374" w:rsidRDefault="00CB5217" w:rsidP="000822AE">
            <w:pPr>
              <w:jc w:val="center"/>
              <w:rPr>
                <w:color w:val="000000"/>
                <w:sz w:val="18"/>
                <w:szCs w:val="18"/>
                <w:lang w:val="hy-AM"/>
              </w:rPr>
            </w:pPr>
          </w:p>
        </w:tc>
        <w:tc>
          <w:tcPr>
            <w:tcW w:w="990" w:type="dxa"/>
            <w:vMerge/>
            <w:vAlign w:val="center"/>
          </w:tcPr>
          <w:p w14:paraId="103B2B01" w14:textId="77777777" w:rsidR="00CB5217" w:rsidRPr="00D47374" w:rsidRDefault="00CB5217" w:rsidP="000822AE">
            <w:pPr>
              <w:jc w:val="center"/>
              <w:rPr>
                <w:sz w:val="18"/>
                <w:szCs w:val="18"/>
                <w:lang w:val="hy-AM"/>
              </w:rPr>
            </w:pPr>
          </w:p>
        </w:tc>
        <w:tc>
          <w:tcPr>
            <w:tcW w:w="1487" w:type="dxa"/>
            <w:gridSpan w:val="2"/>
            <w:vMerge/>
            <w:vAlign w:val="center"/>
          </w:tcPr>
          <w:p w14:paraId="48ED7265" w14:textId="77777777" w:rsidR="00CB5217" w:rsidRPr="00D47374" w:rsidRDefault="00CB5217" w:rsidP="000822AE">
            <w:pPr>
              <w:jc w:val="center"/>
              <w:rPr>
                <w:sz w:val="18"/>
                <w:szCs w:val="18"/>
                <w:lang w:val="hy-AM"/>
              </w:rPr>
            </w:pPr>
          </w:p>
        </w:tc>
        <w:tc>
          <w:tcPr>
            <w:tcW w:w="1266" w:type="dxa"/>
            <w:gridSpan w:val="4"/>
            <w:vMerge/>
            <w:vAlign w:val="center"/>
          </w:tcPr>
          <w:p w14:paraId="584A6CE6" w14:textId="77777777" w:rsidR="00CB5217" w:rsidRPr="00D47374" w:rsidRDefault="00CB5217" w:rsidP="000822AE">
            <w:pPr>
              <w:jc w:val="center"/>
              <w:rPr>
                <w:sz w:val="18"/>
                <w:szCs w:val="18"/>
                <w:lang w:val="hy-AM"/>
              </w:rPr>
            </w:pPr>
          </w:p>
        </w:tc>
        <w:tc>
          <w:tcPr>
            <w:tcW w:w="891" w:type="dxa"/>
            <w:gridSpan w:val="3"/>
            <w:vMerge/>
            <w:vAlign w:val="center"/>
          </w:tcPr>
          <w:p w14:paraId="3A409616" w14:textId="77777777" w:rsidR="00CB5217" w:rsidRPr="00D47374" w:rsidRDefault="00CB5217" w:rsidP="000822AE">
            <w:pPr>
              <w:jc w:val="center"/>
              <w:rPr>
                <w:sz w:val="18"/>
                <w:szCs w:val="18"/>
                <w:lang w:val="hy-AM"/>
              </w:rPr>
            </w:pPr>
          </w:p>
        </w:tc>
        <w:tc>
          <w:tcPr>
            <w:tcW w:w="1486" w:type="dxa"/>
            <w:vMerge/>
            <w:vAlign w:val="center"/>
          </w:tcPr>
          <w:p w14:paraId="5ACA9E5C" w14:textId="77777777" w:rsidR="00CB5217" w:rsidRPr="00D47374" w:rsidRDefault="00CB5217" w:rsidP="000822AE">
            <w:pPr>
              <w:jc w:val="center"/>
              <w:rPr>
                <w:sz w:val="18"/>
                <w:szCs w:val="18"/>
                <w:lang w:val="hy-AM"/>
              </w:rPr>
            </w:pPr>
          </w:p>
        </w:tc>
        <w:tc>
          <w:tcPr>
            <w:tcW w:w="1017" w:type="dxa"/>
            <w:gridSpan w:val="4"/>
            <w:vMerge/>
            <w:vAlign w:val="center"/>
          </w:tcPr>
          <w:p w14:paraId="2A2A1D7E" w14:textId="77777777" w:rsidR="00CB5217" w:rsidRPr="00D47374" w:rsidRDefault="00CB5217" w:rsidP="000822AE">
            <w:pPr>
              <w:jc w:val="center"/>
              <w:rPr>
                <w:color w:val="FF0000"/>
                <w:sz w:val="18"/>
                <w:szCs w:val="18"/>
                <w:lang w:val="hy-AM"/>
              </w:rPr>
            </w:pPr>
          </w:p>
        </w:tc>
        <w:tc>
          <w:tcPr>
            <w:tcW w:w="1413" w:type="dxa"/>
            <w:gridSpan w:val="3"/>
            <w:vMerge/>
          </w:tcPr>
          <w:p w14:paraId="2CBA3E18" w14:textId="77777777" w:rsidR="00CB5217" w:rsidRPr="00D47374" w:rsidRDefault="00CB5217" w:rsidP="000822AE">
            <w:pPr>
              <w:jc w:val="center"/>
              <w:rPr>
                <w:color w:val="FF0000"/>
                <w:sz w:val="18"/>
                <w:szCs w:val="18"/>
                <w:lang w:val="hy-AM"/>
              </w:rPr>
            </w:pPr>
          </w:p>
        </w:tc>
        <w:tc>
          <w:tcPr>
            <w:tcW w:w="990" w:type="dxa"/>
            <w:gridSpan w:val="3"/>
            <w:vAlign w:val="center"/>
          </w:tcPr>
          <w:p w14:paraId="7FECF7F4" w14:textId="77777777" w:rsidR="00CB5217" w:rsidRPr="00C04110" w:rsidRDefault="00CB5217" w:rsidP="000822AE">
            <w:pPr>
              <w:jc w:val="center"/>
              <w:rPr>
                <w:sz w:val="18"/>
                <w:szCs w:val="18"/>
                <w:lang w:val="hy-AM"/>
              </w:rPr>
            </w:pPr>
            <w:r w:rsidRPr="00C04110">
              <w:rPr>
                <w:sz w:val="18"/>
                <w:szCs w:val="18"/>
                <w:lang w:val="hy-AM"/>
              </w:rPr>
              <w:t>110000</w:t>
            </w:r>
          </w:p>
        </w:tc>
        <w:tc>
          <w:tcPr>
            <w:tcW w:w="1765" w:type="dxa"/>
            <w:gridSpan w:val="2"/>
            <w:tcBorders>
              <w:right w:val="single" w:sz="12" w:space="0" w:color="auto"/>
            </w:tcBorders>
            <w:vAlign w:val="center"/>
          </w:tcPr>
          <w:p w14:paraId="40F158A8" w14:textId="77777777" w:rsidR="00CB5217" w:rsidRPr="00C04110" w:rsidRDefault="00CB5217" w:rsidP="000822AE">
            <w:pPr>
              <w:jc w:val="center"/>
              <w:rPr>
                <w:sz w:val="18"/>
                <w:szCs w:val="18"/>
              </w:rPr>
            </w:pPr>
            <w:r w:rsidRPr="00C04110">
              <w:rPr>
                <w:sz w:val="18"/>
                <w:szCs w:val="18"/>
                <w:lang w:val="hy-AM"/>
              </w:rPr>
              <w:t>2027</w:t>
            </w:r>
            <w:r w:rsidRPr="00C04110">
              <w:rPr>
                <w:sz w:val="18"/>
                <w:szCs w:val="18"/>
              </w:rPr>
              <w:t>г</w:t>
            </w:r>
            <w:r>
              <w:rPr>
                <w:sz w:val="18"/>
                <w:szCs w:val="18"/>
              </w:rPr>
              <w:t>.</w:t>
            </w:r>
          </w:p>
        </w:tc>
      </w:tr>
      <w:tr w:rsidR="00CB5217" w:rsidRPr="000264EC" w14:paraId="703E8BC9" w14:textId="77777777" w:rsidTr="000822AE">
        <w:trPr>
          <w:trHeight w:val="531"/>
          <w:jc w:val="center"/>
        </w:trPr>
        <w:tc>
          <w:tcPr>
            <w:tcW w:w="16060" w:type="dxa"/>
            <w:gridSpan w:val="25"/>
            <w:tcBorders>
              <w:left w:val="single" w:sz="12" w:space="0" w:color="auto"/>
              <w:bottom w:val="single" w:sz="12" w:space="0" w:color="auto"/>
              <w:right w:val="single" w:sz="12" w:space="0" w:color="auto"/>
            </w:tcBorders>
            <w:vAlign w:val="center"/>
          </w:tcPr>
          <w:p w14:paraId="6F7E0C82"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51B2DD46" w14:textId="77777777" w:rsidR="00CB5217" w:rsidRPr="008B6EFA" w:rsidRDefault="00CB5217" w:rsidP="000822AE">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вакцины, вместе с растворителем, живая аттенуированная /Ока штамм/, предназначен для детей и взпослых. Наличие</w:t>
            </w:r>
            <w:r w:rsidRPr="00DD7AEF">
              <w:rPr>
                <w:rFonts w:cs="Calibri"/>
                <w:color w:val="000000"/>
                <w:sz w:val="20"/>
                <w:lang w:val="hy-AM"/>
              </w:rPr>
              <w:t xml:space="preserve">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 Наличие лицензии преквалификации ВОЗ</w:t>
            </w:r>
            <w:r w:rsidRPr="008B6EFA">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8B6EFA">
              <w:rPr>
                <w:rFonts w:cs="Calibri"/>
                <w:color w:val="000000"/>
                <w:sz w:val="20"/>
              </w:rPr>
              <w:t>.</w:t>
            </w:r>
            <w:r w:rsidRPr="00DD7AEF">
              <w:rPr>
                <w:rFonts w:cs="Calibri"/>
                <w:color w:val="000000"/>
                <w:sz w:val="20"/>
                <w:lang w:val="hy-AM"/>
              </w:rPr>
              <w:t xml:space="preserve"> Поставка вакцин со следующей документацией. Поставка вакцины с наличием следующих документов: авианакладная (AWB), счет-фактура, упаковочный лист (Packing list), наличие сертификата качества каждо</w:t>
            </w:r>
            <w:r w:rsidRPr="008B6EFA">
              <w:rPr>
                <w:rFonts w:cs="Calibri"/>
                <w:color w:val="000000"/>
                <w:sz w:val="20"/>
              </w:rPr>
              <w:t>й</w:t>
            </w:r>
            <w:r w:rsidRPr="00DD7AEF">
              <w:rPr>
                <w:rFonts w:cs="Calibri"/>
                <w:color w:val="000000"/>
                <w:sz w:val="20"/>
                <w:lang w:val="hy-AM"/>
              </w:rPr>
              <w:t xml:space="preserve"> партии</w:t>
            </w:r>
            <w:r w:rsidRPr="008B6EFA">
              <w:rPr>
                <w:rFonts w:cs="Calibri"/>
                <w:color w:val="000000"/>
                <w:sz w:val="20"/>
              </w:rPr>
              <w:t xml:space="preserve">, </w:t>
            </w:r>
            <w:r w:rsidRPr="00DD7AEF">
              <w:rPr>
                <w:rFonts w:cs="Calibri"/>
                <w:color w:val="000000"/>
                <w:sz w:val="20"/>
                <w:lang w:val="hy-AM"/>
              </w:rPr>
              <w:t>свидетельство о выпуске партии (Lot Release Certificate) со стороны регулирующего органа (NRA или НРО)</w:t>
            </w:r>
            <w:r w:rsidRPr="008B6EFA">
              <w:t xml:space="preserve"> </w:t>
            </w:r>
            <w:r w:rsidRPr="00DD7AEF">
              <w:rPr>
                <w:rFonts w:cs="Calibri"/>
                <w:color w:val="000000"/>
                <w:sz w:val="20"/>
                <w:lang w:val="hy-AM"/>
              </w:rPr>
              <w:t xml:space="preserve">страны-производителя. Для предоставления сертификата импорта регистрация вакцины не обязательна. </w:t>
            </w:r>
          </w:p>
          <w:p w14:paraId="55DF9E9F" w14:textId="77777777" w:rsidR="00CB5217" w:rsidRPr="00DD7AEF" w:rsidRDefault="00CB5217" w:rsidP="000822AE">
            <w:pPr>
              <w:rPr>
                <w:rFonts w:cs="Calibri"/>
                <w:color w:val="000000"/>
                <w:sz w:val="20"/>
                <w:lang w:val="hy-AM"/>
              </w:rPr>
            </w:pPr>
            <w:r w:rsidRPr="00DD7AEF">
              <w:rPr>
                <w:rFonts w:cs="Calibri"/>
                <w:color w:val="000000"/>
                <w:sz w:val="20"/>
                <w:lang w:val="hy-AM"/>
              </w:rPr>
              <w:t>Срок годности вакцины при доставке:</w:t>
            </w:r>
          </w:p>
          <w:p w14:paraId="7ED50B94" w14:textId="77777777" w:rsidR="00CB5217" w:rsidRPr="00066FA3" w:rsidRDefault="00CB5217" w:rsidP="000822AE">
            <w:pPr>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4E2A3A74" w14:textId="77777777" w:rsidR="00CB5217" w:rsidRPr="008B6EFA" w:rsidRDefault="00CB5217" w:rsidP="000822AE">
            <w:pPr>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8B6EFA">
              <w:rPr>
                <w:rFonts w:cs="Calibri"/>
                <w:color w:val="000000"/>
                <w:sz w:val="20"/>
              </w:rPr>
              <w:t>.</w:t>
            </w:r>
          </w:p>
          <w:p w14:paraId="45116090" w14:textId="77777777" w:rsidR="00CB5217" w:rsidRPr="008B6EFA" w:rsidRDefault="00CB5217" w:rsidP="000822AE">
            <w:pPr>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46B247C8" w14:textId="77777777" w:rsidR="00CB5217" w:rsidRPr="008B6EFA" w:rsidRDefault="00CB5217" w:rsidP="000822AE">
            <w:pPr>
              <w:rPr>
                <w:rFonts w:cs="Calibri"/>
                <w:color w:val="000000"/>
                <w:sz w:val="20"/>
              </w:rPr>
            </w:pPr>
            <w:r w:rsidRPr="008B6EFA">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8B6EFA">
              <w:rPr>
                <w:rFonts w:cs="Calibri"/>
                <w:color w:val="000000"/>
                <w:sz w:val="20"/>
              </w:rPr>
              <w:t>172-</w:t>
            </w:r>
            <w:r w:rsidRPr="00DD7AEF">
              <w:rPr>
                <w:rFonts w:cs="Calibri"/>
                <w:color w:val="000000"/>
                <w:sz w:val="20"/>
              </w:rPr>
              <w:t>A</w:t>
            </w:r>
            <w:r w:rsidRPr="008B6EFA">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8B6EFA">
              <w:rPr>
                <w:rFonts w:cs="Calibri"/>
                <w:color w:val="000000"/>
                <w:sz w:val="20"/>
              </w:rPr>
              <w:t>преквалификацию</w:t>
            </w:r>
            <w:proofErr w:type="spellEnd"/>
            <w:r w:rsidRPr="008B6EFA">
              <w:rPr>
                <w:rFonts w:cs="Calibri"/>
                <w:color w:val="000000"/>
                <w:sz w:val="20"/>
              </w:rPr>
              <w:t xml:space="preserve"> Всемирной организации здравоохранения.</w:t>
            </w:r>
          </w:p>
          <w:p w14:paraId="4078AAD5" w14:textId="77777777" w:rsidR="00CB5217" w:rsidRPr="00311ED2" w:rsidRDefault="00CB5217" w:rsidP="000822AE">
            <w:pPr>
              <w:rPr>
                <w:rFonts w:cs="Sylfaen"/>
                <w:i/>
                <w:sz w:val="18"/>
                <w:szCs w:val="18"/>
                <w:lang w:val="hy-AM"/>
              </w:rPr>
            </w:pPr>
            <w:r w:rsidRPr="008B6EFA">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АОЗТ  «Научный центр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w:t>
            </w:r>
            <w:r w:rsidRPr="00122843">
              <w:rPr>
                <w:rFonts w:cs="Calibri"/>
                <w:color w:val="000000"/>
                <w:sz w:val="20"/>
              </w:rPr>
              <w:t>N</w:t>
            </w:r>
            <w:r w:rsidRPr="008B6EFA">
              <w:rPr>
                <w:rFonts w:cs="Calibri"/>
                <w:color w:val="000000"/>
                <w:sz w:val="20"/>
              </w:rPr>
              <w:t>172-</w:t>
            </w:r>
            <w:r w:rsidRPr="00122843">
              <w:rPr>
                <w:rFonts w:cs="Calibri"/>
                <w:color w:val="000000"/>
                <w:sz w:val="20"/>
              </w:rPr>
              <w:t>A</w:t>
            </w:r>
            <w:r w:rsidRPr="008B6EFA">
              <w:rPr>
                <w:rFonts w:cs="Calibri"/>
                <w:color w:val="000000"/>
                <w:sz w:val="20"/>
              </w:rPr>
              <w:t xml:space="preserve"> правительства РА  от 23-го февраля 2017г. или </w:t>
            </w:r>
            <w:proofErr w:type="spellStart"/>
            <w:r w:rsidRPr="008B6EFA">
              <w:rPr>
                <w:rFonts w:cs="Calibri"/>
                <w:color w:val="000000"/>
                <w:sz w:val="20"/>
              </w:rPr>
              <w:t>преквалификации</w:t>
            </w:r>
            <w:proofErr w:type="spellEnd"/>
            <w:r w:rsidRPr="008B6EFA">
              <w:rPr>
                <w:rFonts w:cs="Calibri"/>
                <w:color w:val="000000"/>
                <w:sz w:val="20"/>
              </w:rPr>
              <w:t xml:space="preserve"> Всемирной организации здравоохранения.  </w:t>
            </w:r>
            <w:r w:rsidRPr="00DD7AEF">
              <w:rPr>
                <w:rFonts w:cs="Calibri"/>
                <w:color w:val="000000"/>
                <w:sz w:val="20"/>
              </w:rPr>
              <w:t>(постановлени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tc>
      </w:tr>
    </w:tbl>
    <w:p w14:paraId="2A859921" w14:textId="7AA75AD3" w:rsidR="00CB5217" w:rsidRPr="00A26C66" w:rsidRDefault="00CB5217" w:rsidP="00CB5217">
      <w:pPr>
        <w:ind w:firstLine="720"/>
        <w:jc w:val="both"/>
        <w:rPr>
          <w:sz w:val="20"/>
          <w:szCs w:val="20"/>
          <w:lang w:val="pt-BR"/>
        </w:rPr>
      </w:pPr>
      <w:r w:rsidRPr="00A26C66">
        <w:rPr>
          <w:sz w:val="20"/>
          <w:szCs w:val="20"/>
          <w:lang w:val="pt-BR"/>
        </w:rPr>
        <w:t>* Доставка осуществляется по адресу г. Ереван</w:t>
      </w:r>
      <w:r>
        <w:rPr>
          <w:sz w:val="20"/>
          <w:szCs w:val="20"/>
        </w:rPr>
        <w:t>,</w:t>
      </w:r>
      <w:r w:rsidRPr="00A26C66">
        <w:rPr>
          <w:sz w:val="20"/>
          <w:szCs w:val="20"/>
          <w:lang w:val="pt-BR"/>
        </w:rPr>
        <w:t xml:space="preserve"> в соответствии с требованиями CIP Инкотермс.</w:t>
      </w:r>
    </w:p>
    <w:p w14:paraId="62504B3F" w14:textId="77777777" w:rsidR="00CB5217" w:rsidRPr="00A26C66" w:rsidRDefault="00CB5217" w:rsidP="00CB5217">
      <w:pPr>
        <w:ind w:firstLine="720"/>
        <w:jc w:val="both"/>
        <w:rPr>
          <w:sz w:val="20"/>
          <w:szCs w:val="20"/>
          <w:lang w:val="pt-BR"/>
        </w:rPr>
      </w:pPr>
      <w:r w:rsidRPr="00A26C66">
        <w:rPr>
          <w:sz w:val="20"/>
          <w:szCs w:val="20"/>
          <w:lang w:val="pt-BR"/>
        </w:rPr>
        <w:t>** 2026-2027 гг. сроки доставки.</w:t>
      </w:r>
    </w:p>
    <w:p w14:paraId="3D639BEF" w14:textId="16E962F5" w:rsidR="00CB5217" w:rsidRDefault="00CB5217" w:rsidP="00CB5217">
      <w:pPr>
        <w:ind w:firstLine="720"/>
        <w:jc w:val="both"/>
        <w:rPr>
          <w:sz w:val="20"/>
          <w:szCs w:val="20"/>
          <w:lang w:val="pt-BR"/>
        </w:rPr>
      </w:pPr>
      <w:r w:rsidRPr="00A26C66">
        <w:rPr>
          <w:sz w:val="20"/>
          <w:szCs w:val="20"/>
          <w:lang w:val="pt-BR"/>
        </w:rPr>
        <w:t>Поставка вакцин осуществляется Продавцом при наличии финансовых средств с момента вступления в силу договора между сторонами до 30 декабря соответствующего года, согласно количеству вакцин, заказанного Покупателем, и Срок доставки первого этапа заказа – в пределах 90 календарных дней.</w:t>
      </w:r>
    </w:p>
    <w:p w14:paraId="1285FC17" w14:textId="5F5C22F7" w:rsidR="00CB5217" w:rsidRPr="00CB5217" w:rsidRDefault="00CB5217" w:rsidP="00CB5217">
      <w:pPr>
        <w:ind w:firstLine="720"/>
        <w:jc w:val="both"/>
        <w:rPr>
          <w:rFonts w:cs="Sylfaen"/>
          <w:b/>
          <w:sz w:val="22"/>
        </w:rPr>
      </w:pPr>
      <w:r>
        <w:rPr>
          <w:sz w:val="20"/>
          <w:szCs w:val="20"/>
        </w:rPr>
        <w:lastRenderedPageBreak/>
        <w:t xml:space="preserve">*** </w:t>
      </w:r>
      <w:r w:rsidRPr="00CB5217">
        <w:rPr>
          <w:sz w:val="20"/>
          <w:szCs w:val="20"/>
        </w:rPr>
        <w:t>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данное приложение включаются те, которые получили удовлетворительную оценку.</w:t>
      </w:r>
    </w:p>
    <w:p w14:paraId="7EF3C388" w14:textId="77777777" w:rsidR="00F954E8" w:rsidRPr="00CB5217" w:rsidRDefault="00F954E8" w:rsidP="00A50CE7">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50CE7">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52E43511" w14:textId="77777777" w:rsidR="001E5E85" w:rsidRDefault="008F3B5F" w:rsidP="001E5E85">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1"/>
        <w:t>*</w:t>
      </w:r>
    </w:p>
    <w:p w14:paraId="79303CEE" w14:textId="798A8A2F" w:rsidR="008F3B5F" w:rsidRPr="001E5E85" w:rsidRDefault="008F3B5F" w:rsidP="001E5E85">
      <w:pPr>
        <w:widowControl w:val="0"/>
        <w:spacing w:after="160"/>
        <w:jc w:val="right"/>
        <w:rPr>
          <w:rFonts w:ascii="GHEA Grapalat" w:hAnsi="GHEA Grapalat"/>
          <w:sz w:val="16"/>
          <w:szCs w:val="16"/>
        </w:rPr>
      </w:pPr>
      <w:proofErr w:type="spellStart"/>
      <w:r w:rsidRPr="001E5E85">
        <w:rPr>
          <w:rFonts w:ascii="GHEA Grapalat" w:hAnsi="GHEA Grapalat"/>
          <w:sz w:val="16"/>
          <w:szCs w:val="16"/>
        </w:rPr>
        <w:t>Драмов</w:t>
      </w:r>
      <w:proofErr w:type="spellEnd"/>
      <w:r w:rsidRPr="001E5E85">
        <w:rPr>
          <w:rFonts w:ascii="GHEA Grapalat" w:hAnsi="GHEA Grapalat"/>
          <w:sz w:val="16"/>
          <w:szCs w:val="16"/>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925"/>
        <w:gridCol w:w="2777"/>
        <w:gridCol w:w="834"/>
        <w:gridCol w:w="903"/>
        <w:gridCol w:w="619"/>
        <w:gridCol w:w="771"/>
        <w:gridCol w:w="505"/>
        <w:gridCol w:w="601"/>
        <w:gridCol w:w="642"/>
        <w:gridCol w:w="738"/>
        <w:gridCol w:w="862"/>
        <w:gridCol w:w="815"/>
        <w:gridCol w:w="840"/>
        <w:gridCol w:w="821"/>
        <w:gridCol w:w="705"/>
      </w:tblGrid>
      <w:tr w:rsidR="008F3B5F" w:rsidRPr="00B138F3" w14:paraId="38A352E4" w14:textId="77777777" w:rsidTr="00DA609D">
        <w:trPr>
          <w:trHeight w:val="305"/>
          <w:jc w:val="center"/>
        </w:trPr>
        <w:tc>
          <w:tcPr>
            <w:tcW w:w="15905" w:type="dxa"/>
            <w:gridSpan w:val="16"/>
          </w:tcPr>
          <w:p w14:paraId="4A9E5EB0" w14:textId="77777777" w:rsidR="008F3B5F" w:rsidRPr="00B138F3" w:rsidRDefault="008F3B5F" w:rsidP="00496378">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1E5E85">
        <w:trPr>
          <w:trHeight w:val="64"/>
          <w:jc w:val="center"/>
        </w:trPr>
        <w:tc>
          <w:tcPr>
            <w:tcW w:w="1042" w:type="dxa"/>
            <w:vMerge w:val="restart"/>
            <w:vAlign w:val="center"/>
          </w:tcPr>
          <w:p w14:paraId="6CAFBD35" w14:textId="77777777" w:rsidR="00DA609D" w:rsidRPr="00B138F3" w:rsidRDefault="00DA609D" w:rsidP="0049637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25" w:type="dxa"/>
            <w:vMerge w:val="restart"/>
            <w:vAlign w:val="center"/>
          </w:tcPr>
          <w:p w14:paraId="2CFA85ED" w14:textId="77777777" w:rsidR="00DA609D" w:rsidRPr="00B138F3" w:rsidRDefault="00DA609D" w:rsidP="0049637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49637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43" w:type="dxa"/>
            <w:gridSpan w:val="13"/>
            <w:vAlign w:val="center"/>
          </w:tcPr>
          <w:p w14:paraId="2990BD91" w14:textId="509AB5F5"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ED742D">
              <w:rPr>
                <w:rFonts w:ascii="GHEA Grapalat" w:hAnsi="GHEA Grapalat"/>
                <w:sz w:val="16"/>
                <w:szCs w:val="16"/>
              </w:rPr>
              <w:t>…</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2"/>
              <w:t>**</w:t>
            </w:r>
          </w:p>
        </w:tc>
      </w:tr>
      <w:tr w:rsidR="00DA609D" w:rsidRPr="00B138F3" w14:paraId="63D17D9E" w14:textId="77777777" w:rsidTr="001E5E85">
        <w:trPr>
          <w:trHeight w:val="620"/>
          <w:jc w:val="center"/>
        </w:trPr>
        <w:tc>
          <w:tcPr>
            <w:tcW w:w="1042" w:type="dxa"/>
            <w:vMerge/>
          </w:tcPr>
          <w:p w14:paraId="19574851" w14:textId="77777777" w:rsidR="00DA609D" w:rsidRPr="00B138F3" w:rsidRDefault="00DA609D" w:rsidP="00496378">
            <w:pPr>
              <w:widowControl w:val="0"/>
              <w:jc w:val="center"/>
              <w:rPr>
                <w:rFonts w:ascii="GHEA Grapalat" w:hAnsi="GHEA Grapalat"/>
                <w:sz w:val="16"/>
                <w:szCs w:val="16"/>
              </w:rPr>
            </w:pPr>
          </w:p>
        </w:tc>
        <w:tc>
          <w:tcPr>
            <w:tcW w:w="2025" w:type="dxa"/>
            <w:vMerge/>
          </w:tcPr>
          <w:p w14:paraId="447E1A53" w14:textId="77777777" w:rsidR="00DA609D" w:rsidRPr="00B138F3" w:rsidRDefault="00DA609D" w:rsidP="00496378">
            <w:pPr>
              <w:widowControl w:val="0"/>
              <w:jc w:val="center"/>
              <w:rPr>
                <w:rFonts w:ascii="GHEA Grapalat" w:hAnsi="GHEA Grapalat"/>
                <w:sz w:val="16"/>
                <w:szCs w:val="16"/>
              </w:rPr>
            </w:pPr>
          </w:p>
        </w:tc>
        <w:tc>
          <w:tcPr>
            <w:tcW w:w="2995" w:type="dxa"/>
            <w:vMerge/>
          </w:tcPr>
          <w:p w14:paraId="34C4C642" w14:textId="77777777" w:rsidR="00DA609D" w:rsidRPr="00B138F3" w:rsidRDefault="00DA609D" w:rsidP="00496378">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49637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49637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B138F3" w:rsidRDefault="00DA609D" w:rsidP="0049637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E5E85" w:rsidRPr="00B138F3" w14:paraId="043BCC41" w14:textId="77777777" w:rsidTr="001E5E85">
        <w:trPr>
          <w:trHeight w:val="404"/>
          <w:jc w:val="center"/>
        </w:trPr>
        <w:tc>
          <w:tcPr>
            <w:tcW w:w="1042" w:type="dxa"/>
            <w:vAlign w:val="center"/>
          </w:tcPr>
          <w:p w14:paraId="76CD0D15" w14:textId="317DB90E" w:rsidR="001E5E85" w:rsidRPr="00B138F3" w:rsidRDefault="001E5E85" w:rsidP="001E5E85">
            <w:pPr>
              <w:widowControl w:val="0"/>
              <w:jc w:val="center"/>
              <w:rPr>
                <w:rFonts w:ascii="GHEA Grapalat" w:hAnsi="GHEA Grapalat"/>
                <w:sz w:val="16"/>
                <w:szCs w:val="16"/>
              </w:rPr>
            </w:pPr>
            <w:r w:rsidRPr="00B96692">
              <w:rPr>
                <w:rFonts w:ascii="GHEA Grapalat" w:hAnsi="GHEA Grapalat" w:cs="Calibri"/>
                <w:sz w:val="20"/>
                <w:szCs w:val="20"/>
              </w:rPr>
              <w:t>1</w:t>
            </w:r>
          </w:p>
        </w:tc>
        <w:tc>
          <w:tcPr>
            <w:tcW w:w="2025" w:type="dxa"/>
            <w:vAlign w:val="center"/>
          </w:tcPr>
          <w:p w14:paraId="337BD40B" w14:textId="5A2C13E9" w:rsidR="001E5E85" w:rsidRPr="00B138F3" w:rsidRDefault="001E5E85" w:rsidP="001E5E85">
            <w:pPr>
              <w:widowControl w:val="0"/>
              <w:jc w:val="center"/>
              <w:rPr>
                <w:rFonts w:ascii="GHEA Grapalat" w:hAnsi="GHEA Grapalat"/>
                <w:sz w:val="16"/>
                <w:szCs w:val="16"/>
              </w:rPr>
            </w:pPr>
            <w:r w:rsidRPr="00B96692">
              <w:rPr>
                <w:rFonts w:ascii="GHEA Grapalat" w:hAnsi="GHEA Grapalat" w:cs="Calibri"/>
                <w:sz w:val="18"/>
                <w:szCs w:val="18"/>
              </w:rPr>
              <w:t>33651263</w:t>
            </w:r>
          </w:p>
        </w:tc>
        <w:tc>
          <w:tcPr>
            <w:tcW w:w="2995" w:type="dxa"/>
            <w:vAlign w:val="center"/>
          </w:tcPr>
          <w:p w14:paraId="308275C0" w14:textId="6F84DC56" w:rsidR="001E5E85" w:rsidRPr="001E5E85" w:rsidRDefault="001E5E85" w:rsidP="001E5E85">
            <w:pPr>
              <w:widowControl w:val="0"/>
              <w:rPr>
                <w:rFonts w:ascii="GHEA Grapalat" w:hAnsi="GHEA Grapalat" w:cs="Calibri"/>
                <w:sz w:val="18"/>
                <w:szCs w:val="18"/>
              </w:rPr>
            </w:pPr>
            <w:r w:rsidRPr="001E5E85">
              <w:rPr>
                <w:rFonts w:ascii="GHEA Grapalat" w:hAnsi="GHEA Grapalat" w:cs="Calibri"/>
                <w:sz w:val="18"/>
                <w:szCs w:val="18"/>
              </w:rPr>
              <w:t>Шестивалентная вакцина (против коклюша (неклеточный компонент), дифтерии, столбняка, полиомиелита (инактивированная), гемофильной инфекции В, гепатита В)</w:t>
            </w:r>
          </w:p>
        </w:tc>
        <w:tc>
          <w:tcPr>
            <w:tcW w:w="864" w:type="dxa"/>
            <w:vAlign w:val="center"/>
          </w:tcPr>
          <w:p w14:paraId="17EC12BB" w14:textId="77777777"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56974A74" w14:textId="77777777"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051018AA" w14:textId="77777777" w:rsidR="001E5E85" w:rsidRPr="00B138F3" w:rsidRDefault="001E5E85" w:rsidP="001E5E85">
            <w:pPr>
              <w:widowControl w:val="0"/>
              <w:jc w:val="center"/>
              <w:rPr>
                <w:rFonts w:ascii="GHEA Grapalat" w:hAnsi="GHEA Grapalat" w:cs="Arial"/>
                <w:sz w:val="16"/>
                <w:szCs w:val="16"/>
              </w:rPr>
            </w:pPr>
            <w:r w:rsidRPr="00B138F3">
              <w:rPr>
                <w:rFonts w:ascii="GHEA Grapalat" w:hAnsi="GHEA Grapalat"/>
                <w:sz w:val="16"/>
                <w:szCs w:val="16"/>
              </w:rPr>
              <w:t>... %</w:t>
            </w:r>
          </w:p>
        </w:tc>
        <w:tc>
          <w:tcPr>
            <w:tcW w:w="787" w:type="dxa"/>
            <w:vAlign w:val="center"/>
          </w:tcPr>
          <w:p w14:paraId="558EE109" w14:textId="77777777" w:rsidR="001E5E85" w:rsidRPr="00B138F3" w:rsidRDefault="001E5E85" w:rsidP="001E5E85">
            <w:pPr>
              <w:widowControl w:val="0"/>
              <w:jc w:val="center"/>
              <w:rPr>
                <w:rFonts w:ascii="GHEA Grapalat" w:hAnsi="GHEA Grapalat" w:cs="Arial"/>
                <w:sz w:val="16"/>
                <w:szCs w:val="16"/>
              </w:rPr>
            </w:pPr>
            <w:r w:rsidRPr="00B138F3">
              <w:rPr>
                <w:rFonts w:ascii="GHEA Grapalat" w:hAnsi="GHEA Grapalat"/>
                <w:sz w:val="16"/>
                <w:szCs w:val="16"/>
              </w:rPr>
              <w:t>... %</w:t>
            </w:r>
          </w:p>
        </w:tc>
        <w:tc>
          <w:tcPr>
            <w:tcW w:w="512" w:type="dxa"/>
            <w:vAlign w:val="center"/>
          </w:tcPr>
          <w:p w14:paraId="655C07B6" w14:textId="77777777" w:rsidR="001E5E85" w:rsidRPr="00B138F3" w:rsidRDefault="001E5E85" w:rsidP="001E5E85">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77777777" w:rsidR="001E5E85" w:rsidRPr="00B138F3" w:rsidRDefault="001E5E85" w:rsidP="001E5E85">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77777777" w:rsidR="001E5E85" w:rsidRPr="00B138F3" w:rsidRDefault="001E5E85" w:rsidP="001E5E85">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77777777" w:rsidR="001E5E85" w:rsidRPr="00B138F3" w:rsidRDefault="001E5E85" w:rsidP="001E5E85">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77777777" w:rsidR="001E5E85" w:rsidRPr="00B138F3" w:rsidRDefault="001E5E85" w:rsidP="001E5E85">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77777777" w:rsidR="001E5E85" w:rsidRPr="00B138F3" w:rsidRDefault="001E5E85" w:rsidP="001E5E85">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77777777" w:rsidR="001E5E85" w:rsidRPr="00B138F3" w:rsidRDefault="001E5E85" w:rsidP="001E5E85">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77777777" w:rsidR="001E5E85" w:rsidRPr="00B138F3" w:rsidRDefault="001E5E85" w:rsidP="001E5E85">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77777777" w:rsidR="001E5E85" w:rsidRPr="00B138F3" w:rsidRDefault="001E5E85" w:rsidP="001E5E85">
            <w:pPr>
              <w:widowControl w:val="0"/>
              <w:jc w:val="center"/>
              <w:rPr>
                <w:rFonts w:ascii="GHEA Grapalat" w:hAnsi="GHEA Grapalat"/>
                <w:b/>
                <w:sz w:val="16"/>
                <w:szCs w:val="16"/>
              </w:rPr>
            </w:pPr>
            <w:r w:rsidRPr="00B138F3">
              <w:rPr>
                <w:rFonts w:ascii="GHEA Grapalat" w:hAnsi="GHEA Grapalat"/>
                <w:sz w:val="16"/>
                <w:szCs w:val="16"/>
              </w:rPr>
              <w:t>... %</w:t>
            </w:r>
          </w:p>
        </w:tc>
      </w:tr>
      <w:tr w:rsidR="001E5E85" w:rsidRPr="00B138F3" w14:paraId="3C909FEE" w14:textId="77777777" w:rsidTr="001E5E85">
        <w:trPr>
          <w:trHeight w:val="404"/>
          <w:jc w:val="center"/>
        </w:trPr>
        <w:tc>
          <w:tcPr>
            <w:tcW w:w="1042" w:type="dxa"/>
            <w:vAlign w:val="center"/>
          </w:tcPr>
          <w:p w14:paraId="50308AE3" w14:textId="6804A723" w:rsidR="001E5E85" w:rsidRDefault="001E5E85" w:rsidP="001E5E85">
            <w:pPr>
              <w:widowControl w:val="0"/>
              <w:jc w:val="center"/>
              <w:rPr>
                <w:rFonts w:ascii="GHEA Grapalat" w:hAnsi="GHEA Grapalat"/>
                <w:sz w:val="16"/>
                <w:szCs w:val="16"/>
              </w:rPr>
            </w:pPr>
            <w:r w:rsidRPr="00B96692">
              <w:rPr>
                <w:rFonts w:ascii="GHEA Grapalat" w:hAnsi="GHEA Grapalat" w:cs="Calibri"/>
                <w:sz w:val="20"/>
                <w:szCs w:val="20"/>
                <w:lang w:val="hy-AM"/>
              </w:rPr>
              <w:t>2</w:t>
            </w:r>
          </w:p>
        </w:tc>
        <w:tc>
          <w:tcPr>
            <w:tcW w:w="2025" w:type="dxa"/>
            <w:vAlign w:val="center"/>
          </w:tcPr>
          <w:p w14:paraId="714D0060" w14:textId="158CCD39" w:rsidR="001E5E85" w:rsidRPr="004A0507" w:rsidRDefault="001E5E85" w:rsidP="001E5E85">
            <w:pPr>
              <w:widowControl w:val="0"/>
              <w:jc w:val="center"/>
              <w:rPr>
                <w:rFonts w:ascii="GHEA Grapalat" w:hAnsi="GHEA Grapalat" w:cs="Calibri"/>
                <w:sz w:val="18"/>
                <w:szCs w:val="18"/>
              </w:rPr>
            </w:pPr>
            <w:r w:rsidRPr="00B96692">
              <w:rPr>
                <w:rFonts w:ascii="GHEA Grapalat" w:hAnsi="GHEA Grapalat" w:cs="Calibri"/>
                <w:sz w:val="18"/>
                <w:szCs w:val="18"/>
              </w:rPr>
              <w:t>33651220</w:t>
            </w:r>
          </w:p>
        </w:tc>
        <w:tc>
          <w:tcPr>
            <w:tcW w:w="2995" w:type="dxa"/>
            <w:vAlign w:val="center"/>
          </w:tcPr>
          <w:p w14:paraId="321461E1" w14:textId="5705B85E" w:rsidR="001E5E85" w:rsidRPr="00EE6490" w:rsidRDefault="001E5E85" w:rsidP="001E5E85">
            <w:pPr>
              <w:widowControl w:val="0"/>
              <w:rPr>
                <w:rFonts w:ascii="GHEA Grapalat" w:hAnsi="GHEA Grapalat" w:cs="Calibri"/>
                <w:sz w:val="18"/>
                <w:szCs w:val="18"/>
              </w:rPr>
            </w:pPr>
            <w:r w:rsidRPr="001E5E85">
              <w:rPr>
                <w:rFonts w:ascii="GHEA Grapalat" w:hAnsi="GHEA Grapalat" w:cs="Calibri"/>
                <w:sz w:val="18"/>
                <w:szCs w:val="18"/>
              </w:rPr>
              <w:t>Вакцина против сезонного гриппа</w:t>
            </w:r>
          </w:p>
        </w:tc>
        <w:tc>
          <w:tcPr>
            <w:tcW w:w="864" w:type="dxa"/>
            <w:vAlign w:val="center"/>
          </w:tcPr>
          <w:p w14:paraId="52FBCA15" w14:textId="65E03C20"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20845D33" w14:textId="666F89D0"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10F831A4" w14:textId="6006E9DF"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1C951854" w14:textId="0446ECC7"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1ED30763" w14:textId="2FF63CD3"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20CF35A3" w14:textId="14883CC7"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48496B6E" w14:textId="499054C4"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43AB4429" w14:textId="4110BF11"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1C62B3A3" w14:textId="3A7EBD2D"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1192266C" w14:textId="2B2C448F"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2ED8A52C" w14:textId="5C4EFA4A"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48455BB4" w14:textId="5CE4C8A4"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27DBF69D" w14:textId="4FF21AA9"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r>
      <w:tr w:rsidR="001E5E85" w:rsidRPr="00B138F3" w14:paraId="2D7F8FBE" w14:textId="77777777" w:rsidTr="001E5E85">
        <w:trPr>
          <w:trHeight w:val="404"/>
          <w:jc w:val="center"/>
        </w:trPr>
        <w:tc>
          <w:tcPr>
            <w:tcW w:w="1042" w:type="dxa"/>
            <w:vAlign w:val="center"/>
          </w:tcPr>
          <w:p w14:paraId="117DCFF2" w14:textId="55A9BF93" w:rsidR="001E5E85" w:rsidRDefault="001E5E85" w:rsidP="001E5E85">
            <w:pPr>
              <w:widowControl w:val="0"/>
              <w:jc w:val="center"/>
              <w:rPr>
                <w:rFonts w:ascii="GHEA Grapalat" w:hAnsi="GHEA Grapalat"/>
                <w:sz w:val="16"/>
                <w:szCs w:val="16"/>
              </w:rPr>
            </w:pPr>
            <w:r w:rsidRPr="00B96692">
              <w:rPr>
                <w:rFonts w:ascii="GHEA Grapalat" w:hAnsi="GHEA Grapalat" w:cs="Calibri"/>
                <w:sz w:val="20"/>
                <w:szCs w:val="20"/>
                <w:lang w:val="hy-AM"/>
              </w:rPr>
              <w:t>3</w:t>
            </w:r>
          </w:p>
        </w:tc>
        <w:tc>
          <w:tcPr>
            <w:tcW w:w="2025" w:type="dxa"/>
            <w:vAlign w:val="center"/>
          </w:tcPr>
          <w:p w14:paraId="229F2E83" w14:textId="6C274942" w:rsidR="001E5E85" w:rsidRPr="004A0507" w:rsidRDefault="001E5E85" w:rsidP="001E5E85">
            <w:pPr>
              <w:widowControl w:val="0"/>
              <w:jc w:val="center"/>
              <w:rPr>
                <w:rFonts w:ascii="GHEA Grapalat" w:hAnsi="GHEA Grapalat" w:cs="Calibri"/>
                <w:sz w:val="18"/>
                <w:szCs w:val="18"/>
              </w:rPr>
            </w:pPr>
            <w:r w:rsidRPr="00B96692">
              <w:rPr>
                <w:rFonts w:ascii="GHEA Grapalat" w:hAnsi="GHEA Grapalat" w:cs="Calibri"/>
                <w:sz w:val="18"/>
                <w:szCs w:val="18"/>
              </w:rPr>
              <w:t>33651200</w:t>
            </w:r>
          </w:p>
        </w:tc>
        <w:tc>
          <w:tcPr>
            <w:tcW w:w="2995" w:type="dxa"/>
            <w:vAlign w:val="center"/>
          </w:tcPr>
          <w:p w14:paraId="4FC828E3" w14:textId="117EC1FF" w:rsidR="001E5E85" w:rsidRPr="00EE6490" w:rsidRDefault="001E5E85" w:rsidP="001E5E85">
            <w:pPr>
              <w:widowControl w:val="0"/>
              <w:rPr>
                <w:rFonts w:ascii="GHEA Grapalat" w:hAnsi="GHEA Grapalat" w:cs="Calibri"/>
                <w:sz w:val="18"/>
                <w:szCs w:val="18"/>
              </w:rPr>
            </w:pPr>
            <w:r w:rsidRPr="001E5E85">
              <w:rPr>
                <w:rFonts w:ascii="GHEA Grapalat" w:hAnsi="GHEA Grapalat" w:cs="Calibri"/>
                <w:sz w:val="18"/>
                <w:szCs w:val="18"/>
              </w:rPr>
              <w:t xml:space="preserve">Вакцина </w:t>
            </w:r>
            <w:proofErr w:type="spellStart"/>
            <w:r w:rsidRPr="001E5E85">
              <w:rPr>
                <w:rFonts w:ascii="GHEA Grapalat" w:hAnsi="GHEA Grapalat" w:cs="Calibri"/>
                <w:sz w:val="18"/>
                <w:szCs w:val="18"/>
              </w:rPr>
              <w:t>менингококовая</w:t>
            </w:r>
            <w:proofErr w:type="spellEnd"/>
            <w:r w:rsidRPr="001E5E85">
              <w:rPr>
                <w:rFonts w:ascii="GHEA Grapalat" w:hAnsi="GHEA Grapalat" w:cs="Calibri"/>
                <w:sz w:val="18"/>
                <w:szCs w:val="18"/>
              </w:rPr>
              <w:t xml:space="preserve"> конъюгированная </w:t>
            </w:r>
            <w:proofErr w:type="spellStart"/>
            <w:r w:rsidRPr="001E5E85">
              <w:rPr>
                <w:rFonts w:ascii="GHEA Grapalat" w:hAnsi="GHEA Grapalat" w:cs="Calibri"/>
                <w:sz w:val="18"/>
                <w:szCs w:val="18"/>
              </w:rPr>
              <w:t>четирехвалентная</w:t>
            </w:r>
            <w:proofErr w:type="spellEnd"/>
            <w:r w:rsidRPr="001E5E85">
              <w:rPr>
                <w:rFonts w:ascii="GHEA Grapalat" w:hAnsi="GHEA Grapalat" w:cs="Calibri"/>
                <w:sz w:val="18"/>
                <w:szCs w:val="18"/>
              </w:rPr>
              <w:t xml:space="preserve"> (A, C, Y, W-</w:t>
            </w:r>
            <w:proofErr w:type="gramStart"/>
            <w:r w:rsidRPr="001E5E85">
              <w:rPr>
                <w:rFonts w:ascii="GHEA Grapalat" w:hAnsi="GHEA Grapalat" w:cs="Calibri"/>
                <w:sz w:val="18"/>
                <w:szCs w:val="18"/>
              </w:rPr>
              <w:t>135 )</w:t>
            </w:r>
            <w:proofErr w:type="gramEnd"/>
          </w:p>
        </w:tc>
        <w:tc>
          <w:tcPr>
            <w:tcW w:w="864" w:type="dxa"/>
            <w:vAlign w:val="center"/>
          </w:tcPr>
          <w:p w14:paraId="4CD56960" w14:textId="15F5B27E"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32386AB5" w14:textId="0DCD513C"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39626BA2" w14:textId="18B22CE3"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0FC80371" w14:textId="0670BBE3"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0738B483" w14:textId="2DE4A884"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2571AA62" w14:textId="38219A82"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14A22C33" w14:textId="7C313CCC"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2C8655A7" w14:textId="07F65A92"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3890B931" w14:textId="10FD3B47"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231D5841" w14:textId="5DD7DB06"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37CF8C15" w14:textId="3CFA52EA"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303DCCA2" w14:textId="6A4BBDC3"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4DE035DF" w14:textId="76BBCB1C"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r>
      <w:tr w:rsidR="001E5E85" w:rsidRPr="00B138F3" w14:paraId="5193CE26" w14:textId="77777777" w:rsidTr="001E5E85">
        <w:trPr>
          <w:trHeight w:val="404"/>
          <w:jc w:val="center"/>
        </w:trPr>
        <w:tc>
          <w:tcPr>
            <w:tcW w:w="1042" w:type="dxa"/>
            <w:vAlign w:val="center"/>
          </w:tcPr>
          <w:p w14:paraId="1E385329" w14:textId="3A326788" w:rsidR="001E5E85" w:rsidRDefault="001E5E85" w:rsidP="001E5E85">
            <w:pPr>
              <w:widowControl w:val="0"/>
              <w:jc w:val="center"/>
              <w:rPr>
                <w:rFonts w:ascii="GHEA Grapalat" w:hAnsi="GHEA Grapalat"/>
                <w:sz w:val="16"/>
                <w:szCs w:val="16"/>
              </w:rPr>
            </w:pPr>
            <w:r w:rsidRPr="00B96692">
              <w:rPr>
                <w:rFonts w:ascii="GHEA Grapalat" w:hAnsi="GHEA Grapalat" w:cs="Calibri"/>
                <w:sz w:val="20"/>
                <w:szCs w:val="20"/>
                <w:lang w:val="hy-AM"/>
              </w:rPr>
              <w:t>4</w:t>
            </w:r>
          </w:p>
        </w:tc>
        <w:tc>
          <w:tcPr>
            <w:tcW w:w="2025" w:type="dxa"/>
            <w:vAlign w:val="center"/>
          </w:tcPr>
          <w:p w14:paraId="71DB1206" w14:textId="3ABA9E4E" w:rsidR="001E5E85" w:rsidRPr="004A0507" w:rsidRDefault="001E5E85" w:rsidP="001E5E85">
            <w:pPr>
              <w:widowControl w:val="0"/>
              <w:jc w:val="center"/>
              <w:rPr>
                <w:rFonts w:ascii="GHEA Grapalat" w:hAnsi="GHEA Grapalat" w:cs="Calibri"/>
                <w:sz w:val="18"/>
                <w:szCs w:val="18"/>
              </w:rPr>
            </w:pPr>
            <w:r w:rsidRPr="00B96692">
              <w:rPr>
                <w:rFonts w:ascii="GHEA Grapalat" w:hAnsi="GHEA Grapalat" w:cs="Calibri"/>
                <w:sz w:val="18"/>
                <w:szCs w:val="18"/>
              </w:rPr>
              <w:t>33651211</w:t>
            </w:r>
          </w:p>
        </w:tc>
        <w:tc>
          <w:tcPr>
            <w:tcW w:w="2995" w:type="dxa"/>
            <w:vAlign w:val="center"/>
          </w:tcPr>
          <w:p w14:paraId="7C4F70FA" w14:textId="46E510EE" w:rsidR="001E5E85" w:rsidRPr="00EE6490" w:rsidRDefault="001E5E85" w:rsidP="001E5E85">
            <w:pPr>
              <w:widowControl w:val="0"/>
              <w:rPr>
                <w:rFonts w:ascii="GHEA Grapalat" w:hAnsi="GHEA Grapalat" w:cs="Calibri"/>
                <w:sz w:val="18"/>
                <w:szCs w:val="18"/>
              </w:rPr>
            </w:pPr>
            <w:r w:rsidRPr="001E5E85">
              <w:rPr>
                <w:rFonts w:ascii="GHEA Grapalat" w:hAnsi="GHEA Grapalat" w:cs="Calibri"/>
                <w:sz w:val="18"/>
                <w:szCs w:val="18"/>
              </w:rPr>
              <w:t>Вакцина против дифтерии, столбняка, коклюша /неклеточный компонент/, полиомиелита для детей 6 лет</w:t>
            </w:r>
          </w:p>
        </w:tc>
        <w:tc>
          <w:tcPr>
            <w:tcW w:w="864" w:type="dxa"/>
            <w:vAlign w:val="center"/>
          </w:tcPr>
          <w:p w14:paraId="0EAE3051" w14:textId="1D6BF93E"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4B8052E4" w14:textId="524593F8"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14F8C8E7" w14:textId="524A5FC5"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273FF1C1" w14:textId="0A48D7C5"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5B2A368E" w14:textId="278A53D2"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7D7BBD53" w14:textId="00BE5C0F"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0F1B0DE5" w14:textId="21DE6AD7"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1BF0BDAB" w14:textId="6CB58735"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7DA91ACA" w14:textId="0B10DE14"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5B75B722" w14:textId="21244AA8"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4DFF8804" w14:textId="0850DB03"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5F11D42C" w14:textId="20EEBC9C"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4A058A34" w14:textId="01C68132"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r>
      <w:tr w:rsidR="001E5E85" w:rsidRPr="00B138F3" w14:paraId="7A79AFD8" w14:textId="77777777" w:rsidTr="001E5E85">
        <w:trPr>
          <w:trHeight w:val="404"/>
          <w:jc w:val="center"/>
        </w:trPr>
        <w:tc>
          <w:tcPr>
            <w:tcW w:w="1042" w:type="dxa"/>
            <w:vAlign w:val="center"/>
          </w:tcPr>
          <w:p w14:paraId="7967AF1A" w14:textId="2457DE45" w:rsidR="001E5E85" w:rsidRDefault="001E5E85" w:rsidP="001E5E85">
            <w:pPr>
              <w:widowControl w:val="0"/>
              <w:jc w:val="center"/>
              <w:rPr>
                <w:rFonts w:ascii="GHEA Grapalat" w:hAnsi="GHEA Grapalat"/>
                <w:sz w:val="16"/>
                <w:szCs w:val="16"/>
              </w:rPr>
            </w:pPr>
            <w:r w:rsidRPr="00B96692">
              <w:rPr>
                <w:rFonts w:ascii="GHEA Grapalat" w:hAnsi="GHEA Grapalat" w:cs="Calibri"/>
                <w:sz w:val="20"/>
                <w:szCs w:val="20"/>
                <w:lang w:val="hy-AM"/>
              </w:rPr>
              <w:t>5</w:t>
            </w:r>
          </w:p>
        </w:tc>
        <w:tc>
          <w:tcPr>
            <w:tcW w:w="2025" w:type="dxa"/>
            <w:vAlign w:val="center"/>
          </w:tcPr>
          <w:p w14:paraId="19B57906" w14:textId="59F6BEED" w:rsidR="001E5E85" w:rsidRPr="004A0507" w:rsidRDefault="001E5E85" w:rsidP="001E5E85">
            <w:pPr>
              <w:widowControl w:val="0"/>
              <w:jc w:val="center"/>
              <w:rPr>
                <w:rFonts w:ascii="GHEA Grapalat" w:hAnsi="GHEA Grapalat" w:cs="Calibri"/>
                <w:sz w:val="18"/>
                <w:szCs w:val="18"/>
              </w:rPr>
            </w:pPr>
            <w:r w:rsidRPr="00B96692">
              <w:rPr>
                <w:rFonts w:ascii="GHEA Grapalat" w:hAnsi="GHEA Grapalat" w:cs="Calibri"/>
                <w:sz w:val="18"/>
                <w:szCs w:val="18"/>
              </w:rPr>
              <w:t>33651211</w:t>
            </w:r>
          </w:p>
        </w:tc>
        <w:tc>
          <w:tcPr>
            <w:tcW w:w="2995" w:type="dxa"/>
            <w:vAlign w:val="center"/>
          </w:tcPr>
          <w:p w14:paraId="61F0A954" w14:textId="5CC74444" w:rsidR="001E5E85" w:rsidRPr="00EE6490" w:rsidRDefault="001E5E85" w:rsidP="001E5E85">
            <w:pPr>
              <w:widowControl w:val="0"/>
              <w:rPr>
                <w:rFonts w:ascii="GHEA Grapalat" w:hAnsi="GHEA Grapalat" w:cs="Calibri"/>
                <w:sz w:val="18"/>
                <w:szCs w:val="18"/>
              </w:rPr>
            </w:pPr>
            <w:r w:rsidRPr="001E5E85">
              <w:rPr>
                <w:rFonts w:ascii="GHEA Grapalat" w:hAnsi="GHEA Grapalat" w:cs="Calibri"/>
                <w:sz w:val="18"/>
                <w:szCs w:val="18"/>
              </w:rPr>
              <w:t>Трехвалентная вакцина с неклеточным компонентом коклюша, дифтерии, столбняка для подростков</w:t>
            </w:r>
          </w:p>
        </w:tc>
        <w:tc>
          <w:tcPr>
            <w:tcW w:w="864" w:type="dxa"/>
            <w:vAlign w:val="center"/>
          </w:tcPr>
          <w:p w14:paraId="689CE6A9" w14:textId="37570A72"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6649D7DB" w14:textId="2138827F"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39EACD11" w14:textId="0FF30CC5"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7FC9DD37" w14:textId="7A3D91BE"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7E38713A" w14:textId="270D1E5C"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565CADCA" w14:textId="3D527E79"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3C83F1A1" w14:textId="20CAB3A3"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2CD97FC3" w14:textId="1B5A393A"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2F072040" w14:textId="6F5224B5"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3F6D0ADF" w14:textId="3D572E43"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5546DBC3" w14:textId="54969994"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1A699E03" w14:textId="308EA96B"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60DF8838" w14:textId="6C0641DD"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r>
      <w:tr w:rsidR="001E5E85" w:rsidRPr="00B138F3" w14:paraId="459783CD" w14:textId="77777777" w:rsidTr="001E5E85">
        <w:trPr>
          <w:trHeight w:val="404"/>
          <w:jc w:val="center"/>
        </w:trPr>
        <w:tc>
          <w:tcPr>
            <w:tcW w:w="1042" w:type="dxa"/>
            <w:vAlign w:val="center"/>
          </w:tcPr>
          <w:p w14:paraId="4F3B2F85" w14:textId="6A077D56" w:rsidR="001E5E85" w:rsidRDefault="001E5E85" w:rsidP="001E5E85">
            <w:pPr>
              <w:widowControl w:val="0"/>
              <w:jc w:val="center"/>
              <w:rPr>
                <w:rFonts w:ascii="GHEA Grapalat" w:hAnsi="GHEA Grapalat"/>
                <w:sz w:val="16"/>
                <w:szCs w:val="16"/>
              </w:rPr>
            </w:pPr>
            <w:r w:rsidRPr="00B96692">
              <w:rPr>
                <w:rFonts w:ascii="GHEA Grapalat" w:hAnsi="GHEA Grapalat" w:cs="Calibri"/>
                <w:sz w:val="20"/>
                <w:szCs w:val="20"/>
                <w:lang w:val="hy-AM"/>
              </w:rPr>
              <w:lastRenderedPageBreak/>
              <w:t>6</w:t>
            </w:r>
          </w:p>
        </w:tc>
        <w:tc>
          <w:tcPr>
            <w:tcW w:w="2025" w:type="dxa"/>
            <w:vAlign w:val="center"/>
          </w:tcPr>
          <w:p w14:paraId="2C9AD550" w14:textId="3C603405" w:rsidR="001E5E85" w:rsidRPr="004A0507" w:rsidRDefault="001E5E85" w:rsidP="001E5E85">
            <w:pPr>
              <w:widowControl w:val="0"/>
              <w:jc w:val="center"/>
              <w:rPr>
                <w:rFonts w:ascii="GHEA Grapalat" w:hAnsi="GHEA Grapalat" w:cs="Calibri"/>
                <w:sz w:val="18"/>
                <w:szCs w:val="18"/>
              </w:rPr>
            </w:pPr>
            <w:r w:rsidRPr="00057676">
              <w:rPr>
                <w:rFonts w:ascii="GHEA Grapalat" w:hAnsi="GHEA Grapalat" w:cs="Calibri"/>
                <w:sz w:val="18"/>
                <w:szCs w:val="18"/>
              </w:rPr>
              <w:t>33651268</w:t>
            </w:r>
            <w:r w:rsidRPr="00057676">
              <w:rPr>
                <w:rFonts w:ascii="GHEA Grapalat" w:hAnsi="GHEA Grapalat" w:cs="Calibri"/>
                <w:sz w:val="18"/>
                <w:szCs w:val="18"/>
                <w:lang w:val="hy-AM"/>
              </w:rPr>
              <w:t>/1</w:t>
            </w:r>
          </w:p>
        </w:tc>
        <w:tc>
          <w:tcPr>
            <w:tcW w:w="2995" w:type="dxa"/>
            <w:vAlign w:val="center"/>
          </w:tcPr>
          <w:p w14:paraId="4AF6294A" w14:textId="6392BB52" w:rsidR="001E5E85" w:rsidRPr="00EE6490" w:rsidRDefault="001E5E85" w:rsidP="001E5E85">
            <w:pPr>
              <w:widowControl w:val="0"/>
              <w:rPr>
                <w:rFonts w:ascii="GHEA Grapalat" w:hAnsi="GHEA Grapalat" w:cs="Calibri"/>
                <w:sz w:val="18"/>
                <w:szCs w:val="18"/>
              </w:rPr>
            </w:pPr>
            <w:r w:rsidRPr="001E5E85">
              <w:rPr>
                <w:rFonts w:ascii="GHEA Grapalat" w:hAnsi="GHEA Grapalat" w:cs="Calibri"/>
                <w:sz w:val="18"/>
                <w:szCs w:val="18"/>
              </w:rPr>
              <w:t>Вакцина против ветряной оспы</w:t>
            </w:r>
          </w:p>
        </w:tc>
        <w:tc>
          <w:tcPr>
            <w:tcW w:w="864" w:type="dxa"/>
            <w:vAlign w:val="center"/>
          </w:tcPr>
          <w:p w14:paraId="609AE3CF" w14:textId="4719ACE0"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31225391" w14:textId="3F09F54D"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0CECB393" w14:textId="7C146256"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6FB1D655" w14:textId="350D7581"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1478631B" w14:textId="60619DDE"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697ECFC2" w14:textId="1BF23CD8"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40F53439" w14:textId="3714F33A"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19E13405" w14:textId="39C3B9DC"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6F9557F7" w14:textId="24BDF2D5"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4F5C88C1" w14:textId="26199AEA"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2BF72EDA" w14:textId="3F58CC10"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44CD39C3" w14:textId="4C995F79"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102DBC25" w14:textId="32F080BF" w:rsidR="001E5E85" w:rsidRPr="00B138F3" w:rsidRDefault="001E5E85" w:rsidP="001E5E85">
            <w:pPr>
              <w:widowControl w:val="0"/>
              <w:jc w:val="center"/>
              <w:rPr>
                <w:rFonts w:ascii="GHEA Grapalat" w:hAnsi="GHEA Grapalat"/>
                <w:sz w:val="16"/>
                <w:szCs w:val="16"/>
              </w:rPr>
            </w:pPr>
            <w:r w:rsidRPr="00B138F3">
              <w:rPr>
                <w:rFonts w:ascii="GHEA Grapalat" w:hAnsi="GHEA Grapalat"/>
                <w:sz w:val="16"/>
                <w:szCs w:val="16"/>
              </w:rPr>
              <w:t>...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A50CE7">
          <w:footnotePr>
            <w:pos w:val="beneathText"/>
          </w:footnotePr>
          <w:pgSz w:w="16838" w:h="11906" w:orient="landscape" w:code="9"/>
          <w:pgMar w:top="36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proofErr w:type="gramStart"/>
      <w:r w:rsidRPr="00521A49">
        <w:rPr>
          <w:rFonts w:ascii="GHEA Grapalat" w:hAnsi="GHEA Grapalat"/>
        </w:rPr>
        <w:t>_ ,</w:t>
      </w:r>
      <w:proofErr w:type="gramEnd"/>
      <w:r w:rsidRPr="00521A49">
        <w:rPr>
          <w:rFonts w:ascii="GHEA Grapalat" w:hAnsi="GHEA Grapalat"/>
        </w:rPr>
        <w:t xml:space="preserve">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1A49">
        <w:rPr>
          <w:rFonts w:ascii="GHEA Grapalat" w:hAnsi="GHEA Grapalat"/>
          <w:snapToGrid w:val="0"/>
        </w:rPr>
        <w:t>Акта,</w:t>
      </w:r>
      <w:r w:rsidRPr="00521A49">
        <w:rPr>
          <w:rFonts w:ascii="GHEA Grapalat" w:hAnsi="GHEA Grapalat"/>
        </w:rPr>
        <w:t>являются</w:t>
      </w:r>
      <w:proofErr w:type="spellEnd"/>
      <w:proofErr w:type="gram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496378" w:rsidRDefault="00496378">
      <w:r>
        <w:separator/>
      </w:r>
    </w:p>
  </w:endnote>
  <w:endnote w:type="continuationSeparator" w:id="0">
    <w:p w14:paraId="671246CF" w14:textId="77777777" w:rsidR="00496378" w:rsidRDefault="00496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496378" w:rsidRPr="00C861E9" w:rsidRDefault="00496378">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496378" w:rsidRDefault="00496378">
      <w:r>
        <w:separator/>
      </w:r>
    </w:p>
  </w:footnote>
  <w:footnote w:type="continuationSeparator" w:id="0">
    <w:p w14:paraId="47E5CB6F" w14:textId="77777777" w:rsidR="00496378" w:rsidRDefault="00496378">
      <w:r>
        <w:continuationSeparator/>
      </w:r>
    </w:p>
  </w:footnote>
  <w:footnote w:id="1">
    <w:p w14:paraId="31D9EE51" w14:textId="77777777" w:rsidR="00496378" w:rsidRPr="002D0715" w:rsidRDefault="00496378">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0A79B9F3" w14:textId="77777777" w:rsidR="00496378" w:rsidRDefault="00496378"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496378" w:rsidRDefault="00496378"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652E7F82" w14:textId="77777777" w:rsidR="00496378" w:rsidRPr="00EE76ED" w:rsidRDefault="00496378" w:rsidP="00830BA2">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43DE7C90" w14:textId="77777777" w:rsidR="00496378" w:rsidRPr="002C2499" w:rsidRDefault="00496378" w:rsidP="00830BA2">
      <w:pPr>
        <w:pStyle w:val="FootnoteText"/>
        <w:jc w:val="both"/>
      </w:pPr>
    </w:p>
    <w:p w14:paraId="495D6E16" w14:textId="77777777" w:rsidR="00496378" w:rsidRPr="000811C1" w:rsidRDefault="00496378" w:rsidP="00830BA2">
      <w:pPr>
        <w:pStyle w:val="FootnoteText"/>
        <w:rPr>
          <w:rFonts w:asciiTheme="minorHAnsi" w:hAnsiTheme="minorHAnsi"/>
        </w:rPr>
      </w:pPr>
    </w:p>
  </w:footnote>
  <w:footnote w:id="3">
    <w:p w14:paraId="10986F99" w14:textId="77777777" w:rsidR="00496378" w:rsidRPr="00E72E35" w:rsidRDefault="00496378">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4">
    <w:p w14:paraId="42FDEFB6" w14:textId="77777777" w:rsidR="00496378" w:rsidRPr="00816F7D" w:rsidRDefault="00496378"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496378" w:rsidRPr="00DA04BC" w:rsidRDefault="00496378"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496378" w:rsidRPr="00DA04BC" w:rsidRDefault="00496378"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496378" w:rsidRPr="00DA04BC" w:rsidRDefault="00496378"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496378" w:rsidRPr="00DA04BC" w:rsidRDefault="00496378" w:rsidP="00DA04BC">
      <w:pPr>
        <w:jc w:val="both"/>
        <w:rPr>
          <w:rFonts w:ascii="Sylfaen" w:hAnsi="Sylfaen"/>
          <w:i/>
          <w:sz w:val="16"/>
          <w:szCs w:val="16"/>
        </w:rPr>
      </w:pPr>
    </w:p>
  </w:footnote>
  <w:footnote w:id="5">
    <w:p w14:paraId="2BB8C252" w14:textId="77777777" w:rsidR="00496378" w:rsidRPr="00967242" w:rsidRDefault="00496378"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496378" w:rsidRPr="00D3436F" w:rsidRDefault="00496378">
      <w:pPr>
        <w:pStyle w:val="FootnoteText"/>
        <w:rPr>
          <w:lang w:val="es-ES"/>
        </w:rPr>
      </w:pPr>
    </w:p>
  </w:footnote>
  <w:footnote w:id="6">
    <w:p w14:paraId="54852657" w14:textId="77777777" w:rsidR="00496378" w:rsidRPr="00217344" w:rsidRDefault="00496378"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2408A619" w14:textId="77777777" w:rsidR="00496378" w:rsidRPr="008842CE" w:rsidRDefault="00496378" w:rsidP="003D2FE2">
      <w:pPr>
        <w:pStyle w:val="FootnoteText"/>
        <w:jc w:val="both"/>
      </w:pPr>
    </w:p>
  </w:footnote>
  <w:footnote w:id="8">
    <w:p w14:paraId="25BC77A2" w14:textId="77777777" w:rsidR="00496378" w:rsidRPr="0095788C" w:rsidRDefault="00496378"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9">
    <w:p w14:paraId="4A465A31" w14:textId="77777777" w:rsidR="00496378" w:rsidRPr="0095788C" w:rsidRDefault="00496378"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496378" w:rsidRPr="0095788C" w:rsidRDefault="00496378">
      <w:pPr>
        <w:pStyle w:val="FootnoteText"/>
        <w:rPr>
          <w:rFonts w:ascii="Sylfaen" w:hAnsi="Sylfaen"/>
          <w:sz w:val="16"/>
          <w:szCs w:val="16"/>
          <w:lang w:val="hy-AM"/>
        </w:rPr>
      </w:pPr>
    </w:p>
  </w:footnote>
  <w:footnote w:id="10">
    <w:p w14:paraId="4DEFB906" w14:textId="5E85C78D" w:rsidR="00496378" w:rsidRPr="00E861BF" w:rsidRDefault="00496378" w:rsidP="008F3B5F">
      <w:pPr>
        <w:pStyle w:val="FootnoteText"/>
        <w:widowControl w:val="0"/>
        <w:jc w:val="both"/>
        <w:rPr>
          <w:rFonts w:ascii="GHEA Grapalat" w:hAnsi="GHEA Grapalat"/>
          <w:i/>
        </w:rPr>
      </w:pPr>
    </w:p>
  </w:footnote>
  <w:footnote w:id="11">
    <w:p w14:paraId="42C97F8A" w14:textId="77777777" w:rsidR="00496378" w:rsidRDefault="00496378"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496378" w:rsidRPr="008842CE" w:rsidRDefault="00496378" w:rsidP="008F3B5F">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14:paraId="63622ACD" w14:textId="77777777" w:rsidR="00496378" w:rsidRPr="008842CE" w:rsidRDefault="00496378"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71681"/>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B0B"/>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7BE"/>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D5B"/>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5E85"/>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9DA"/>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378"/>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23CC"/>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83"/>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B79"/>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95D"/>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32DE"/>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17"/>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E4F"/>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D6B"/>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87</Pages>
  <Words>25361</Words>
  <Characters>144562</Characters>
  <Application>Microsoft Office Word</Application>
  <DocSecurity>0</DocSecurity>
  <Lines>1204</Lines>
  <Paragraphs>339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169584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40</cp:revision>
  <cp:lastPrinted>2018-02-16T07:12:00Z</cp:lastPrinted>
  <dcterms:created xsi:type="dcterms:W3CDTF">2024-02-14T10:29:00Z</dcterms:created>
  <dcterms:modified xsi:type="dcterms:W3CDTF">2024-10-03T08:13:00Z</dcterms:modified>
</cp:coreProperties>
</file>